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Default="00D73167">
      <w:pPr>
        <w:rPr>
          <w:rFonts w:ascii="Franklin Gothic Demi" w:hAnsi="Franklin Gothic Demi"/>
          <w:sz w:val="40"/>
          <w:szCs w:val="40"/>
        </w:rPr>
      </w:pPr>
      <w:bookmarkStart w:id="0" w:name="_Hlk25763857"/>
    </w:p>
    <w:p w14:paraId="0E2D32BE" w14:textId="39BDDED9" w:rsidR="002046F0" w:rsidRPr="003C2827" w:rsidRDefault="005B230C">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3C2827" w:rsidRDefault="00352DD1">
      <w:pPr>
        <w:rPr>
          <w:rFonts w:ascii="Franklin Gothic Demi" w:hAnsi="Franklin Gothic Demi"/>
          <w:sz w:val="40"/>
          <w:szCs w:val="40"/>
        </w:rPr>
      </w:pPr>
      <w:r w:rsidRPr="003C2827">
        <w:rPr>
          <w:rFonts w:ascii="Franklin Gothic Demi" w:hAnsi="Franklin Gothic Demi"/>
          <w:sz w:val="40"/>
          <w:szCs w:val="40"/>
        </w:rPr>
        <w:t>Harmonised implementation tools</w:t>
      </w:r>
    </w:p>
    <w:p w14:paraId="40EC993F" w14:textId="77777777" w:rsidR="00333FA8" w:rsidRDefault="00333FA8">
      <w:pPr>
        <w:rPr>
          <w:rFonts w:ascii="Franklin Gothic Demi" w:hAnsi="Franklin Gothic Demi"/>
          <w:sz w:val="48"/>
          <w:szCs w:val="48"/>
        </w:rPr>
      </w:pPr>
      <w:r w:rsidRPr="007A5EA7">
        <w:rPr>
          <w:rFonts w:ascii="Franklin Gothic Demi" w:hAnsi="Franklin Gothic Demi"/>
          <w:sz w:val="48"/>
          <w:szCs w:val="48"/>
        </w:rPr>
        <w:t xml:space="preserve">Supplementary information </w:t>
      </w:r>
    </w:p>
    <w:p w14:paraId="793AF6F9" w14:textId="4640D9B4" w:rsidR="00823FB2" w:rsidRDefault="00333FA8">
      <w:pPr>
        <w:rPr>
          <w:rFonts w:ascii="Franklin Gothic Demi" w:hAnsi="Franklin Gothic Demi"/>
          <w:sz w:val="48"/>
          <w:szCs w:val="48"/>
        </w:rPr>
      </w:pPr>
      <w:r w:rsidRPr="007A5EA7">
        <w:rPr>
          <w:rFonts w:ascii="Franklin Gothic Demi" w:hAnsi="Franklin Gothic Demi"/>
          <w:sz w:val="48"/>
          <w:szCs w:val="48"/>
        </w:rPr>
        <w:t>section</w:t>
      </w:r>
    </w:p>
    <w:p w14:paraId="77129E60" w14:textId="52010E32" w:rsidR="00352DD1" w:rsidRPr="003C2827" w:rsidRDefault="000518AA">
      <w:pPr>
        <w:rPr>
          <w:rFonts w:ascii="Franklin Gothic Demi" w:hAnsi="Franklin Gothic Demi"/>
          <w:sz w:val="48"/>
          <w:szCs w:val="48"/>
        </w:rPr>
      </w:pPr>
      <w:r w:rsidRPr="003C2827">
        <w:rPr>
          <w:rFonts w:ascii="Franklin Gothic Demi" w:hAnsi="Franklin Gothic Demi"/>
          <w:sz w:val="32"/>
          <w:szCs w:val="32"/>
        </w:rPr>
        <w:t>(</w:t>
      </w:r>
      <w:r w:rsidR="00534060">
        <w:rPr>
          <w:rFonts w:ascii="Franklin Gothic Demi" w:hAnsi="Franklin Gothic Demi"/>
          <w:sz w:val="32"/>
          <w:szCs w:val="32"/>
        </w:rPr>
        <w:t xml:space="preserve">Final version 1.0 - </w:t>
      </w:r>
      <w:r w:rsidR="00226540">
        <w:rPr>
          <w:rFonts w:ascii="Franklin Gothic Demi" w:hAnsi="Franklin Gothic Demi"/>
          <w:sz w:val="32"/>
          <w:szCs w:val="32"/>
        </w:rPr>
        <w:t>September</w:t>
      </w:r>
      <w:r w:rsidRPr="003C2827">
        <w:rPr>
          <w:rFonts w:ascii="Franklin Gothic Demi" w:hAnsi="Franklin Gothic Demi"/>
          <w:sz w:val="32"/>
          <w:szCs w:val="32"/>
        </w:rPr>
        <w:t xml:space="preserve"> </w:t>
      </w:r>
      <w:r w:rsidR="00D45040">
        <w:rPr>
          <w:rFonts w:ascii="Franklin Gothic Demi" w:hAnsi="Franklin Gothic Demi"/>
          <w:sz w:val="32"/>
          <w:szCs w:val="32"/>
        </w:rPr>
        <w:t>2021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pPr>
        <w:rPr>
          <w:rFonts w:ascii="Franklin Gothic Book" w:hAnsi="Franklin Gothic Book"/>
        </w:rPr>
      </w:pPr>
    </w:p>
    <w:p w14:paraId="5F1E4E40" w14:textId="2A0ADF56" w:rsidR="00352DD1" w:rsidRPr="003C2827" w:rsidRDefault="00352DD1">
      <w:pPr>
        <w:rPr>
          <w:rFonts w:ascii="Franklin Gothic Book" w:hAnsi="Franklin Gothic Book"/>
        </w:rPr>
      </w:pPr>
    </w:p>
    <w:p w14:paraId="7E26AE78" w14:textId="09634CED" w:rsidR="00305DDB" w:rsidRPr="003C2827" w:rsidRDefault="00305DDB">
      <w:pPr>
        <w:rPr>
          <w:rFonts w:ascii="Franklin Gothic Book" w:hAnsi="Franklin Gothic Book"/>
        </w:rPr>
      </w:pPr>
    </w:p>
    <w:p w14:paraId="2BAAE723" w14:textId="77777777" w:rsidR="00D73167" w:rsidRDefault="00D73167" w:rsidP="00305DDB">
      <w:pPr>
        <w:rPr>
          <w:rFonts w:ascii="Franklin Gothic Book" w:hAnsi="Franklin Gothic Book"/>
        </w:rPr>
      </w:pPr>
    </w:p>
    <w:p w14:paraId="6F4CCCC3" w14:textId="77777777" w:rsidR="00D73167" w:rsidRDefault="00D73167" w:rsidP="00305DDB">
      <w:pPr>
        <w:rPr>
          <w:rFonts w:ascii="Franklin Gothic Book" w:hAnsi="Franklin Gothic Book"/>
        </w:rPr>
      </w:pPr>
    </w:p>
    <w:p w14:paraId="6BF7BC4B" w14:textId="03D26E58" w:rsidR="0062609C" w:rsidRDefault="00305DDB" w:rsidP="0062609C">
      <w:pPr>
        <w:jc w:val="both"/>
        <w:rPr>
          <w:rFonts w:ascii="Franklin Gothic Book" w:hAnsi="Franklin Gothic Book"/>
        </w:rPr>
      </w:pPr>
      <w:r w:rsidRPr="003C2827">
        <w:rPr>
          <w:rFonts w:ascii="Franklin Gothic Book" w:hAnsi="Franklin Gothic Book"/>
        </w:rPr>
        <w:t>This is a</w:t>
      </w:r>
      <w:r w:rsidR="00CE3EA8">
        <w:rPr>
          <w:rFonts w:ascii="Franklin Gothic Book" w:hAnsi="Franklin Gothic Book"/>
        </w:rPr>
        <w:t xml:space="preserve"> </w:t>
      </w:r>
      <w:r w:rsidR="00333FA8">
        <w:rPr>
          <w:rFonts w:ascii="Franklin Gothic Book" w:hAnsi="Franklin Gothic Book"/>
        </w:rPr>
        <w:t>Supplementary Information Section</w:t>
      </w:r>
      <w:r w:rsidRPr="003C2827">
        <w:rPr>
          <w:rFonts w:ascii="Franklin Gothic Book" w:hAnsi="Franklin Gothic Book"/>
        </w:rPr>
        <w:t xml:space="preserve"> </w:t>
      </w:r>
      <w:r w:rsidR="00D45040">
        <w:rPr>
          <w:rFonts w:ascii="Franklin Gothic Book" w:hAnsi="Franklin Gothic Book"/>
        </w:rPr>
        <w:t>document</w:t>
      </w:r>
      <w:r w:rsidRPr="003C2827">
        <w:rPr>
          <w:rFonts w:ascii="Franklin Gothic Book" w:hAnsi="Franklin Gothic Book"/>
        </w:rPr>
        <w:t xml:space="preserve"> for standard projects applying for funds in any </w:t>
      </w:r>
      <w:proofErr w:type="spellStart"/>
      <w:r w:rsidRPr="003C2827">
        <w:rPr>
          <w:rFonts w:ascii="Franklin Gothic Book" w:hAnsi="Franklin Gothic Book"/>
        </w:rPr>
        <w:t>Interreg</w:t>
      </w:r>
      <w:proofErr w:type="spellEnd"/>
      <w:r w:rsidRPr="003C2827">
        <w:rPr>
          <w:rFonts w:ascii="Franklin Gothic Book" w:hAnsi="Franklin Gothic Book"/>
        </w:rPr>
        <w:t xml:space="preserve"> strand.</w:t>
      </w:r>
      <w:r w:rsidR="00F27A92" w:rsidRPr="003C2827">
        <w:rPr>
          <w:rFonts w:ascii="Franklin Gothic Book" w:hAnsi="Franklin Gothic Book"/>
        </w:rPr>
        <w:t xml:space="preserve"> </w:t>
      </w:r>
      <w:bookmarkStart w:id="1" w:name="_Hlk25667728"/>
    </w:p>
    <w:p w14:paraId="771E626D" w14:textId="77777777" w:rsidR="0062609C" w:rsidRDefault="0062609C" w:rsidP="0062609C">
      <w:pPr>
        <w:jc w:val="both"/>
        <w:rPr>
          <w:rFonts w:ascii="Franklin Gothic Book" w:hAnsi="Franklin Gothic Book"/>
        </w:rPr>
      </w:pPr>
    </w:p>
    <w:p w14:paraId="3151E5C3" w14:textId="2485091C" w:rsidR="0062609C" w:rsidRPr="00D45040" w:rsidRDefault="00305DDB" w:rsidP="0062609C">
      <w:pPr>
        <w:jc w:val="both"/>
        <w:rPr>
          <w:rFonts w:eastAsia="Times New Roman" w:cs="Arial"/>
          <w:bCs/>
          <w:color w:val="000000"/>
          <w:spacing w:val="4"/>
          <w:lang w:eastAsia="sl-SI"/>
        </w:rPr>
      </w:pPr>
      <w:r w:rsidRPr="00D45040">
        <w:rPr>
          <w:rFonts w:eastAsia="Times New Roman" w:cs="Arial"/>
          <w:bCs/>
          <w:color w:val="000000"/>
          <w:spacing w:val="4"/>
          <w:lang w:eastAsia="sl-SI"/>
        </w:rPr>
        <w:t xml:space="preserve">The main objective of this </w:t>
      </w:r>
      <w:r w:rsidR="00D45040" w:rsidRPr="00D45040">
        <w:rPr>
          <w:rFonts w:eastAsia="Times New Roman" w:cs="Arial"/>
          <w:bCs/>
          <w:color w:val="000000"/>
          <w:spacing w:val="4"/>
          <w:lang w:eastAsia="sl-SI"/>
        </w:rPr>
        <w:t>document are</w:t>
      </w:r>
      <w:r w:rsidRPr="00D45040">
        <w:rPr>
          <w:rFonts w:eastAsia="Times New Roman" w:cs="Arial"/>
          <w:bCs/>
          <w:color w:val="000000"/>
          <w:spacing w:val="4"/>
          <w:lang w:eastAsia="sl-SI"/>
        </w:rPr>
        <w:t>:</w:t>
      </w:r>
      <w:r w:rsidR="0062609C" w:rsidRPr="00D45040">
        <w:rPr>
          <w:rFonts w:eastAsia="Times New Roman" w:cs="Arial"/>
          <w:bCs/>
          <w:color w:val="000000"/>
          <w:spacing w:val="4"/>
          <w:lang w:eastAsia="sl-SI"/>
        </w:rPr>
        <w:t xml:space="preserve"> </w:t>
      </w:r>
    </w:p>
    <w:p w14:paraId="6973A4E8" w14:textId="32B1B5CC" w:rsidR="00333FA8" w:rsidRPr="00D45040" w:rsidRDefault="00333FA8" w:rsidP="0062609C">
      <w:pPr>
        <w:pStyle w:val="Listeafsnit"/>
        <w:numPr>
          <w:ilvl w:val="0"/>
          <w:numId w:val="46"/>
        </w:numPr>
        <w:ind w:left="284" w:hanging="284"/>
        <w:jc w:val="both"/>
        <w:rPr>
          <w:rFonts w:eastAsia="Times New Roman" w:cs="Arial"/>
          <w:bCs/>
          <w:color w:val="000000"/>
          <w:spacing w:val="4"/>
          <w:lang w:eastAsia="sl-SI"/>
        </w:rPr>
      </w:pPr>
      <w:r w:rsidRPr="00D45040">
        <w:rPr>
          <w:rFonts w:eastAsia="Times New Roman" w:cs="Arial"/>
          <w:bCs/>
          <w:color w:val="000000"/>
          <w:spacing w:val="4"/>
          <w:lang w:eastAsia="sl-SI"/>
        </w:rPr>
        <w:t>to gather information normally needed for each project. It is the type of information that is not needed or available at the application stage</w:t>
      </w:r>
      <w:r w:rsidR="008F015E">
        <w:rPr>
          <w:rFonts w:eastAsia="Times New Roman" w:cs="Arial"/>
          <w:bCs/>
          <w:color w:val="000000"/>
          <w:spacing w:val="4"/>
          <w:lang w:eastAsia="sl-SI"/>
        </w:rPr>
        <w:t>,</w:t>
      </w:r>
      <w:r w:rsidRPr="00D45040">
        <w:rPr>
          <w:rFonts w:eastAsia="Times New Roman" w:cs="Arial"/>
          <w:bCs/>
          <w:color w:val="000000"/>
          <w:spacing w:val="4"/>
          <w:lang w:eastAsia="sl-SI"/>
        </w:rPr>
        <w:t xml:space="preserve"> and it doesn’t concern every progress report. </w:t>
      </w:r>
    </w:p>
    <w:p w14:paraId="05A3737A" w14:textId="77777777" w:rsidR="00333FA8" w:rsidRPr="00D45040" w:rsidRDefault="00333FA8" w:rsidP="001B1127">
      <w:pPr>
        <w:spacing w:after="120"/>
        <w:jc w:val="both"/>
      </w:pPr>
    </w:p>
    <w:p w14:paraId="5B6A59A8" w14:textId="2D83B927" w:rsidR="00333FA8" w:rsidRPr="00D45040" w:rsidRDefault="00333FA8" w:rsidP="00D45040">
      <w:pPr>
        <w:pStyle w:val="Brdtekst2"/>
      </w:pPr>
      <w:r w:rsidRPr="00D45040">
        <w:t>Information might change during the implementation</w:t>
      </w:r>
      <w:r w:rsidR="008F015E">
        <w:t>,</w:t>
      </w:r>
      <w:r w:rsidRPr="00D45040">
        <w:t xml:space="preserve"> for various reasons. These changes usually don’t affect project implementation and might not require </w:t>
      </w:r>
      <w:r w:rsidR="008F015E">
        <w:t xml:space="preserve">an </w:t>
      </w:r>
      <w:r w:rsidRPr="00D45040">
        <w:t>official change procedure.</w:t>
      </w:r>
    </w:p>
    <w:p w14:paraId="19FE6145" w14:textId="77777777" w:rsidR="00333FA8" w:rsidRPr="007A5EA7" w:rsidRDefault="00333FA8" w:rsidP="001B1127">
      <w:pPr>
        <w:spacing w:after="120"/>
        <w:jc w:val="both"/>
      </w:pPr>
    </w:p>
    <w:p w14:paraId="4EE6425F" w14:textId="3162E908" w:rsidR="00333FA8" w:rsidRPr="007A5EA7" w:rsidRDefault="00333FA8" w:rsidP="001B1127">
      <w:pPr>
        <w:spacing w:after="120"/>
        <w:jc w:val="both"/>
      </w:pPr>
      <w:r w:rsidRPr="007A5EA7">
        <w:t>Each programme can decide in which section of their monitoring system the project will need to enter this information. It is also not necessary to ask for all information listed below</w:t>
      </w:r>
      <w:r w:rsidR="008F015E">
        <w:t>,</w:t>
      </w:r>
      <w:r w:rsidRPr="007A5EA7">
        <w:t xml:space="preserve"> and more of this type of information can be added.</w:t>
      </w:r>
    </w:p>
    <w:bookmarkEnd w:id="1"/>
    <w:p w14:paraId="7345D0C7" w14:textId="2DB4AF0A" w:rsidR="00594D4C" w:rsidRPr="003C2827" w:rsidRDefault="00594D4C" w:rsidP="001B1127">
      <w:pPr>
        <w:jc w:val="both"/>
        <w:rPr>
          <w:rFonts w:ascii="Franklin Gothic Book" w:hAnsi="Franklin Gothic Book"/>
        </w:rPr>
      </w:pPr>
    </w:p>
    <w:p w14:paraId="35CC57C8" w14:textId="12CB927A" w:rsidR="00505248" w:rsidRPr="003C2827" w:rsidRDefault="00594D4C" w:rsidP="001B1127">
      <w:pPr>
        <w:jc w:val="both"/>
        <w:rPr>
          <w:rFonts w:ascii="Franklin Gothic Book" w:hAnsi="Franklin Gothic Book"/>
        </w:rPr>
      </w:pPr>
      <w:r w:rsidRPr="003C2827">
        <w:rPr>
          <w:rFonts w:ascii="Franklin Gothic Book" w:hAnsi="Franklin Gothic Book"/>
        </w:rPr>
        <w:t xml:space="preserve">To reach a high </w:t>
      </w:r>
      <w:r w:rsidR="008F015E">
        <w:rPr>
          <w:rFonts w:ascii="Franklin Gothic Book" w:hAnsi="Franklin Gothic Book"/>
        </w:rPr>
        <w:t xml:space="preserve">level of </w:t>
      </w:r>
      <w:r w:rsidRPr="003C2827">
        <w:rPr>
          <w:rFonts w:ascii="Franklin Gothic Book" w:hAnsi="Franklin Gothic Book"/>
        </w:rPr>
        <w:t xml:space="preserve">harmonisation, the HIT tools should be used as much as possible as they are. </w:t>
      </w:r>
      <w:r w:rsidR="00505248" w:rsidRPr="003C2827">
        <w:rPr>
          <w:rFonts w:ascii="Franklin Gothic Book" w:hAnsi="Franklin Gothic Book"/>
        </w:rPr>
        <w:t xml:space="preserve">The tools </w:t>
      </w:r>
      <w:r w:rsidR="008F015E">
        <w:rPr>
          <w:rFonts w:ascii="Franklin Gothic Book" w:hAnsi="Franklin Gothic Book"/>
        </w:rPr>
        <w:t>have been</w:t>
      </w:r>
      <w:r w:rsidR="00505248" w:rsidRPr="003C2827">
        <w:rPr>
          <w:rFonts w:ascii="Franklin Gothic Book" w:hAnsi="Franklin Gothic Book"/>
        </w:rPr>
        <w:t xml:space="preserve"> designed based on </w:t>
      </w:r>
      <w:r w:rsidR="008F015E">
        <w:rPr>
          <w:rFonts w:ascii="Franklin Gothic Book" w:hAnsi="Franklin Gothic Book"/>
        </w:rPr>
        <w:t>an</w:t>
      </w:r>
      <w:r w:rsidR="00505248" w:rsidRPr="003C2827">
        <w:rPr>
          <w:rFonts w:ascii="Franklin Gothic Book" w:hAnsi="Franklin Gothic Book"/>
        </w:rPr>
        <w:t xml:space="preserve"> agreed structure that avoids</w:t>
      </w:r>
      <w:r w:rsidR="00A614DC" w:rsidRPr="003C2827">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1B1127">
      <w:pPr>
        <w:jc w:val="both"/>
        <w:rPr>
          <w:rFonts w:ascii="Franklin Gothic Book" w:eastAsia="Times New Roman" w:hAnsi="Franklin Gothic Book" w:cs="Arial"/>
          <w:bCs/>
          <w:color w:val="000000"/>
          <w:spacing w:val="4"/>
          <w:lang w:eastAsia="sl-SI"/>
        </w:rPr>
      </w:pPr>
    </w:p>
    <w:p w14:paraId="5867650B" w14:textId="26BF062C" w:rsidR="00594D4C" w:rsidRPr="003C2827" w:rsidRDefault="00594D4C" w:rsidP="001B1127">
      <w:pPr>
        <w:jc w:val="both"/>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8F015E">
        <w:rPr>
          <w:rFonts w:ascii="Franklin Gothic Book" w:eastAsia="Times New Roman" w:hAnsi="Franklin Gothic Book" w:cs="Arial"/>
          <w:bCs/>
          <w:color w:val="000000"/>
          <w:spacing w:val="4"/>
          <w:lang w:eastAsia="sl-SI"/>
        </w:rPr>
        <w:t xml:space="preserve"> following </w:t>
      </w:r>
      <w:r w:rsidRPr="003C2827">
        <w:rPr>
          <w:rFonts w:ascii="Franklin Gothic Book" w:eastAsia="Times New Roman" w:hAnsi="Franklin Gothic Book" w:cs="Arial"/>
          <w:bCs/>
          <w:color w:val="000000"/>
          <w:spacing w:val="4"/>
          <w:lang w:eastAsia="sl-SI"/>
        </w:rPr>
        <w:t>flexibility principles can be applied:</w:t>
      </w:r>
    </w:p>
    <w:p w14:paraId="76EF22C4" w14:textId="787915FE" w:rsidR="00594D4C" w:rsidRPr="003C2827" w:rsidRDefault="004620DA"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It is p</w:t>
      </w:r>
      <w:r w:rsidR="00594D4C" w:rsidRPr="003C2827">
        <w:rPr>
          <w:rFonts w:ascii="Franklin Gothic Book" w:eastAsia="Times New Roman" w:hAnsi="Franklin Gothic Book" w:cs="Arial"/>
          <w:bCs/>
          <w:color w:val="000000"/>
          <w:spacing w:val="4"/>
          <w:lang w:eastAsia="sl-SI"/>
        </w:rPr>
        <w:t>ossible to change the order of main parts or questions within each part</w:t>
      </w:r>
      <w:r w:rsidR="00CF36C8" w:rsidRPr="003C2827">
        <w:rPr>
          <w:rFonts w:ascii="Franklin Gothic Book" w:eastAsia="Times New Roman" w:hAnsi="Franklin Gothic Book" w:cs="Arial"/>
          <w:bCs/>
          <w:color w:val="000000"/>
          <w:spacing w:val="4"/>
          <w:lang w:eastAsia="sl-SI"/>
        </w:rPr>
        <w:t>.</w:t>
      </w:r>
    </w:p>
    <w:p w14:paraId="69D7164A" w14:textId="3F39599A" w:rsidR="00594D4C" w:rsidRPr="003C2827" w:rsidRDefault="00594D4C"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disrupt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questions are possible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disrupted when one change influences some other part(s) of the tool.</w:t>
      </w:r>
    </w:p>
    <w:p w14:paraId="7B7F0EDD" w14:textId="0EFA9F6B" w:rsidR="00594D4C" w:rsidRPr="003C2827" w:rsidRDefault="00594D4C"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Optional questions (in yellow) can be left out partially or in full. </w:t>
      </w:r>
    </w:p>
    <w:p w14:paraId="3FC27B4D" w14:textId="77777777" w:rsidR="00594D4C" w:rsidRPr="003C2827" w:rsidRDefault="00594D4C"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51C323D1" w14:textId="77777777" w:rsidR="00CF36C8" w:rsidRPr="003C2827" w:rsidRDefault="00594D4C"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Multiple languages are possible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5F88B412" w14:textId="095C9423" w:rsidR="00594D4C" w:rsidRPr="003C2827" w:rsidRDefault="00CF36C8" w:rsidP="001B1127">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hAnsi="Franklin Gothic Book"/>
        </w:rPr>
        <w:t xml:space="preserve">Maximum length of text for answers will be decided by programmes because </w:t>
      </w:r>
      <w:r w:rsidR="008F015E">
        <w:rPr>
          <w:rFonts w:ascii="Franklin Gothic Book" w:hAnsi="Franklin Gothic Book"/>
        </w:rPr>
        <w:t>this</w:t>
      </w:r>
      <w:r w:rsidRPr="003C2827">
        <w:rPr>
          <w:rFonts w:ascii="Franklin Gothic Book" w:hAnsi="Franklin Gothic Book"/>
        </w:rPr>
        <w:t xml:space="preserve"> depends on technical options in the</w:t>
      </w:r>
      <w:r w:rsidR="004620DA" w:rsidRPr="003C2827">
        <w:rPr>
          <w:rFonts w:ascii="Franklin Gothic Book" w:hAnsi="Franklin Gothic Book"/>
        </w:rPr>
        <w:t>ir</w:t>
      </w:r>
      <w:r w:rsidRPr="003C2827">
        <w:rPr>
          <w:rFonts w:ascii="Franklin Gothic Book" w:hAnsi="Franklin Gothic Book"/>
        </w:rPr>
        <w:t xml:space="preserve"> online monitoring system. Some recommendation</w:t>
      </w:r>
      <w:r w:rsidR="004620DA" w:rsidRPr="003C2827">
        <w:rPr>
          <w:rFonts w:ascii="Franklin Gothic Book" w:hAnsi="Franklin Gothic Book"/>
        </w:rPr>
        <w:t>s are</w:t>
      </w:r>
      <w:r w:rsidRPr="003C2827">
        <w:rPr>
          <w:rFonts w:ascii="Franklin Gothic Book" w:hAnsi="Franklin Gothic Book"/>
        </w:rPr>
        <w:t xml:space="preserve"> given where relevant. </w:t>
      </w:r>
      <w:r w:rsidR="00594D4C" w:rsidRPr="003C2827">
        <w:rPr>
          <w:rFonts w:ascii="Franklin Gothic Book" w:eastAsia="Times New Roman" w:hAnsi="Franklin Gothic Book" w:cs="Arial"/>
          <w:bCs/>
          <w:color w:val="000000"/>
          <w:spacing w:val="4"/>
          <w:lang w:eastAsia="sl-SI"/>
        </w:rPr>
        <w:t xml:space="preserve"> </w:t>
      </w:r>
    </w:p>
    <w:p w14:paraId="7C18AA21" w14:textId="5943A43B" w:rsidR="00305DDB" w:rsidRPr="003C2827" w:rsidRDefault="00305DDB" w:rsidP="001B1127">
      <w:pPr>
        <w:jc w:val="both"/>
        <w:rPr>
          <w:rFonts w:ascii="Franklin Gothic Book" w:hAnsi="Franklin Gothic Book"/>
        </w:rPr>
      </w:pPr>
    </w:p>
    <w:p w14:paraId="1300492C" w14:textId="77777777" w:rsidR="00305DDB" w:rsidRPr="003C2827" w:rsidRDefault="00305DDB">
      <w:pPr>
        <w:rPr>
          <w:rFonts w:ascii="Franklin Gothic Book" w:hAnsi="Franklin Gothic Book"/>
        </w:rPr>
      </w:pPr>
    </w:p>
    <w:p w14:paraId="7D988606" w14:textId="5F5A82FF" w:rsidR="00352DD1" w:rsidRPr="003C2827" w:rsidRDefault="00352DD1">
      <w:pPr>
        <w:rPr>
          <w:rFonts w:ascii="Franklin Gothic Book" w:hAnsi="Franklin Gothic Book"/>
        </w:rPr>
      </w:pPr>
    </w:p>
    <w:p w14:paraId="3B77FA8E" w14:textId="49E9435E" w:rsidR="00352DD1" w:rsidRPr="00EF5E8E" w:rsidRDefault="00A35B05">
      <w:pPr>
        <w:rPr>
          <w:rFonts w:asciiTheme="majorHAnsi" w:hAnsiTheme="majorHAnsi"/>
          <w:color w:val="007BA1"/>
          <w:sz w:val="28"/>
          <w:szCs w:val="28"/>
        </w:rPr>
      </w:pPr>
      <w:r w:rsidRPr="003C2827">
        <w:rPr>
          <w:rFonts w:asciiTheme="majorHAnsi" w:hAnsiTheme="majorHAnsi"/>
          <w:color w:val="007BA1"/>
          <w:sz w:val="28"/>
          <w:szCs w:val="28"/>
        </w:rPr>
        <w:br w:type="page"/>
      </w:r>
    </w:p>
    <w:p w14:paraId="529F79C7" w14:textId="77777777" w:rsidR="000E2179" w:rsidRPr="003C2827" w:rsidRDefault="000E2179">
      <w:pPr>
        <w:rPr>
          <w:rFonts w:ascii="Franklin Gothic Book" w:hAnsi="Franklin Gothic Book"/>
        </w:rPr>
      </w:pPr>
    </w:p>
    <w:p w14:paraId="1117DBD7" w14:textId="141048AE" w:rsidR="00EF5E8E" w:rsidRDefault="00EF5E8E" w:rsidP="00EF5E8E">
      <w:pPr>
        <w:rPr>
          <w:rFonts w:asciiTheme="majorHAnsi" w:hAnsiTheme="majorHAnsi"/>
          <w:sz w:val="28"/>
          <w:szCs w:val="28"/>
        </w:rPr>
      </w:pPr>
      <w:r w:rsidRPr="00EF5E8E">
        <w:rPr>
          <w:rFonts w:asciiTheme="majorHAnsi" w:hAnsiTheme="majorHAnsi"/>
          <w:sz w:val="40"/>
          <w:szCs w:val="40"/>
        </w:rPr>
        <w:t>Project</w:t>
      </w:r>
      <w:r w:rsidRPr="00EF5E8E">
        <w:rPr>
          <w:rFonts w:asciiTheme="majorHAnsi" w:hAnsiTheme="majorHAnsi"/>
          <w:sz w:val="28"/>
          <w:szCs w:val="28"/>
        </w:rPr>
        <w:t xml:space="preserve"> </w:t>
      </w:r>
      <w:r w:rsidRPr="00EF5E8E">
        <w:rPr>
          <w:rFonts w:asciiTheme="majorHAnsi" w:hAnsiTheme="majorHAnsi"/>
          <w:sz w:val="40"/>
          <w:szCs w:val="40"/>
        </w:rPr>
        <w:t>Information</w:t>
      </w:r>
      <w:r w:rsidRPr="00EF5E8E">
        <w:rPr>
          <w:rFonts w:asciiTheme="majorHAnsi" w:hAnsiTheme="majorHAnsi"/>
          <w:sz w:val="28"/>
          <w:szCs w:val="28"/>
        </w:rPr>
        <w:t xml:space="preserve"> </w:t>
      </w:r>
    </w:p>
    <w:p w14:paraId="1E19A41D" w14:textId="77777777" w:rsidR="00EF5E8E" w:rsidRPr="003C2827" w:rsidRDefault="00EF5E8E" w:rsidP="00EF5E8E">
      <w:pPr>
        <w:rPr>
          <w:rFonts w:ascii="Franklin Gothic Book" w:hAnsi="Franklin Gothic Book"/>
          <w:color w:val="003399"/>
        </w:rPr>
      </w:pPr>
      <w:r w:rsidRPr="003C2827">
        <w:rPr>
          <w:rFonts w:ascii="Franklin Gothic Book" w:hAnsi="Franklin Gothic Book"/>
          <w:color w:val="003399"/>
        </w:rPr>
        <w:t>Purpose and logic:</w:t>
      </w:r>
    </w:p>
    <w:p w14:paraId="58B9A4BB" w14:textId="3FABC780" w:rsidR="00EF5E8E" w:rsidRPr="003C2827" w:rsidRDefault="00FE5E8C" w:rsidP="00EF5E8E">
      <w:pPr>
        <w:pStyle w:val="Listeafsnit"/>
        <w:numPr>
          <w:ilvl w:val="0"/>
          <w:numId w:val="2"/>
        </w:numPr>
        <w:rPr>
          <w:rFonts w:ascii="Franklin Gothic Book" w:hAnsi="Franklin Gothic Book"/>
          <w:color w:val="003399"/>
        </w:rPr>
      </w:pPr>
      <w:r>
        <w:rPr>
          <w:rFonts w:ascii="Franklin Gothic Book" w:hAnsi="Franklin Gothic Book"/>
          <w:color w:val="003399"/>
        </w:rPr>
        <w:t xml:space="preserve">It is possible to add or remove elements in this section as long as </w:t>
      </w:r>
      <w:r w:rsidR="008F015E">
        <w:rPr>
          <w:rFonts w:ascii="Franklin Gothic Book" w:hAnsi="Franklin Gothic Book"/>
          <w:color w:val="003399"/>
        </w:rPr>
        <w:t>doin</w:t>
      </w:r>
      <w:bookmarkStart w:id="2" w:name="_GoBack"/>
      <w:bookmarkEnd w:id="2"/>
      <w:r w:rsidR="008F015E">
        <w:rPr>
          <w:rFonts w:ascii="Franklin Gothic Book" w:hAnsi="Franklin Gothic Book"/>
          <w:color w:val="003399"/>
        </w:rPr>
        <w:t>g so</w:t>
      </w:r>
      <w:r>
        <w:rPr>
          <w:rFonts w:ascii="Franklin Gothic Book" w:hAnsi="Franklin Gothic Book"/>
          <w:color w:val="003399"/>
        </w:rPr>
        <w:t xml:space="preserve"> does not disrupt the logic of the form or data flows. </w:t>
      </w:r>
    </w:p>
    <w:p w14:paraId="4FC0FEDF" w14:textId="77777777" w:rsidR="00EF5E8E" w:rsidRPr="00EF5E8E" w:rsidRDefault="00EF5E8E" w:rsidP="00EF5E8E">
      <w:pPr>
        <w:rPr>
          <w:rFonts w:asciiTheme="majorHAnsi" w:hAnsiTheme="majorHAnsi"/>
          <w:sz w:val="28"/>
          <w:szCs w:val="28"/>
        </w:rPr>
      </w:pPr>
    </w:p>
    <w:p w14:paraId="14728447" w14:textId="77777777" w:rsidR="00EF5E8E" w:rsidRPr="007A5EA7" w:rsidRDefault="00EF5E8E" w:rsidP="00EF5E8E">
      <w:pPr>
        <w:rPr>
          <w:rFonts w:cs="Arial"/>
          <w:bCs/>
        </w:rPr>
      </w:pPr>
    </w:p>
    <w:p w14:paraId="0849425B" w14:textId="77777777" w:rsidR="00EF5E8E" w:rsidRPr="00EF5E8E" w:rsidRDefault="00EF5E8E" w:rsidP="00EF5E8E">
      <w:pPr>
        <w:pStyle w:val="Sidehoved"/>
        <w:tabs>
          <w:tab w:val="clear" w:pos="4513"/>
          <w:tab w:val="clear" w:pos="9026"/>
        </w:tabs>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
        <w:gridCol w:w="5245"/>
      </w:tblGrid>
      <w:tr w:rsidR="00EF5E8E" w:rsidRPr="007A5EA7" w14:paraId="3F6709F3" w14:textId="77777777" w:rsidTr="00DB592D">
        <w:tc>
          <w:tcPr>
            <w:tcW w:w="3261" w:type="dxa"/>
          </w:tcPr>
          <w:p w14:paraId="7D835720" w14:textId="77777777" w:rsidR="00EF5E8E" w:rsidRPr="007A5EA7" w:rsidRDefault="00EF5E8E" w:rsidP="00DB592D">
            <w:pPr>
              <w:ind w:left="-142" w:firstLine="142"/>
              <w:rPr>
                <w:lang w:val="en-GB"/>
              </w:rPr>
            </w:pPr>
            <w:r w:rsidRPr="007A5EA7">
              <w:rPr>
                <w:lang w:val="en-GB"/>
              </w:rPr>
              <w:t>Project start date</w:t>
            </w:r>
          </w:p>
        </w:tc>
        <w:tc>
          <w:tcPr>
            <w:tcW w:w="425" w:type="dxa"/>
          </w:tcPr>
          <w:p w14:paraId="32B25E10" w14:textId="77777777" w:rsidR="00EF5E8E" w:rsidRPr="007A5EA7" w:rsidRDefault="00EF5E8E" w:rsidP="00DB592D">
            <w:pPr>
              <w:rPr>
                <w:lang w:val="en-GB"/>
              </w:rPr>
            </w:pPr>
          </w:p>
        </w:tc>
        <w:tc>
          <w:tcPr>
            <w:tcW w:w="5245" w:type="dxa"/>
            <w:shd w:val="clear" w:color="auto" w:fill="D9D9D9" w:themeFill="background1" w:themeFillShade="D9"/>
          </w:tcPr>
          <w:p w14:paraId="7FCF53F7" w14:textId="77777777" w:rsidR="00EF5E8E" w:rsidRPr="007A5EA7" w:rsidRDefault="00EF5E8E" w:rsidP="00DB592D">
            <w:pPr>
              <w:rPr>
                <w:i/>
                <w:sz w:val="18"/>
                <w:szCs w:val="18"/>
                <w:lang w:val="en-GB"/>
              </w:rPr>
            </w:pPr>
            <w:r w:rsidRPr="007A5EA7">
              <w:rPr>
                <w:i/>
                <w:sz w:val="18"/>
                <w:szCs w:val="18"/>
                <w:lang w:val="en-GB"/>
              </w:rPr>
              <w:t>DD/MM/YYYY</w:t>
            </w:r>
          </w:p>
          <w:p w14:paraId="4FD527DC" w14:textId="77777777" w:rsidR="00EF5E8E" w:rsidRPr="007A5EA7" w:rsidRDefault="00EF5E8E" w:rsidP="00DB592D">
            <w:pPr>
              <w:rPr>
                <w:lang w:val="en-GB"/>
              </w:rPr>
            </w:pPr>
          </w:p>
        </w:tc>
      </w:tr>
      <w:tr w:rsidR="00EF5E8E" w:rsidRPr="007A5EA7" w14:paraId="23920FB7" w14:textId="77777777" w:rsidTr="00DB592D">
        <w:tc>
          <w:tcPr>
            <w:tcW w:w="3261" w:type="dxa"/>
          </w:tcPr>
          <w:p w14:paraId="6EF57FBF" w14:textId="77777777" w:rsidR="00EF5E8E" w:rsidRPr="007A5EA7" w:rsidRDefault="00EF5E8E" w:rsidP="00DB592D">
            <w:pPr>
              <w:rPr>
                <w:lang w:val="en-GB"/>
              </w:rPr>
            </w:pPr>
          </w:p>
        </w:tc>
        <w:tc>
          <w:tcPr>
            <w:tcW w:w="425" w:type="dxa"/>
          </w:tcPr>
          <w:p w14:paraId="5B32C5BC" w14:textId="77777777" w:rsidR="00EF5E8E" w:rsidRPr="007A5EA7" w:rsidRDefault="00EF5E8E" w:rsidP="00DB592D">
            <w:pPr>
              <w:rPr>
                <w:lang w:val="en-GB"/>
              </w:rPr>
            </w:pPr>
          </w:p>
        </w:tc>
        <w:tc>
          <w:tcPr>
            <w:tcW w:w="5245" w:type="dxa"/>
          </w:tcPr>
          <w:p w14:paraId="45D8A72C" w14:textId="77777777" w:rsidR="00EF5E8E" w:rsidRPr="007A5EA7" w:rsidRDefault="00EF5E8E" w:rsidP="00DB592D">
            <w:pPr>
              <w:rPr>
                <w:lang w:val="en-GB"/>
              </w:rPr>
            </w:pPr>
          </w:p>
        </w:tc>
      </w:tr>
      <w:tr w:rsidR="00EF5E8E" w:rsidRPr="007A5EA7" w14:paraId="454DDBB8" w14:textId="77777777" w:rsidTr="00DB592D">
        <w:tc>
          <w:tcPr>
            <w:tcW w:w="3261" w:type="dxa"/>
          </w:tcPr>
          <w:p w14:paraId="357192F5" w14:textId="77777777" w:rsidR="00EF5E8E" w:rsidRPr="007A5EA7" w:rsidRDefault="00EF5E8E" w:rsidP="00DB592D">
            <w:pPr>
              <w:ind w:left="-142" w:firstLine="142"/>
              <w:rPr>
                <w:lang w:val="en-GB"/>
              </w:rPr>
            </w:pPr>
            <w:r w:rsidRPr="007A5EA7">
              <w:rPr>
                <w:lang w:val="en-GB"/>
              </w:rPr>
              <w:t>Project end date</w:t>
            </w:r>
          </w:p>
        </w:tc>
        <w:tc>
          <w:tcPr>
            <w:tcW w:w="425" w:type="dxa"/>
          </w:tcPr>
          <w:p w14:paraId="611F92AD" w14:textId="77777777" w:rsidR="00EF5E8E" w:rsidRPr="007A5EA7" w:rsidRDefault="00EF5E8E" w:rsidP="00DB592D">
            <w:pPr>
              <w:rPr>
                <w:lang w:val="en-GB"/>
              </w:rPr>
            </w:pPr>
          </w:p>
        </w:tc>
        <w:tc>
          <w:tcPr>
            <w:tcW w:w="5245" w:type="dxa"/>
            <w:shd w:val="clear" w:color="auto" w:fill="D9D9D9" w:themeFill="background1" w:themeFillShade="D9"/>
          </w:tcPr>
          <w:p w14:paraId="134AD03D" w14:textId="77777777" w:rsidR="00EF5E8E" w:rsidRPr="007A5EA7" w:rsidRDefault="00EF5E8E" w:rsidP="00DB592D">
            <w:pPr>
              <w:rPr>
                <w:i/>
                <w:sz w:val="18"/>
                <w:szCs w:val="18"/>
                <w:lang w:val="en-GB"/>
              </w:rPr>
            </w:pPr>
            <w:r w:rsidRPr="007A5EA7">
              <w:rPr>
                <w:i/>
                <w:sz w:val="18"/>
                <w:szCs w:val="18"/>
                <w:lang w:val="en-GB"/>
              </w:rPr>
              <w:t>DD/MM/YYYY</w:t>
            </w:r>
          </w:p>
          <w:p w14:paraId="38238263" w14:textId="77777777" w:rsidR="00EF5E8E" w:rsidRPr="007A5EA7" w:rsidRDefault="00EF5E8E" w:rsidP="00DB592D">
            <w:pPr>
              <w:rPr>
                <w:lang w:val="en-GB"/>
              </w:rPr>
            </w:pPr>
          </w:p>
        </w:tc>
      </w:tr>
      <w:tr w:rsidR="00EF5E8E" w:rsidRPr="007A5EA7" w14:paraId="20A3E882" w14:textId="77777777" w:rsidTr="00DB592D">
        <w:tc>
          <w:tcPr>
            <w:tcW w:w="3261" w:type="dxa"/>
          </w:tcPr>
          <w:p w14:paraId="56F2EDD2" w14:textId="77777777" w:rsidR="00EF5E8E" w:rsidRPr="007A5EA7" w:rsidRDefault="00EF5E8E" w:rsidP="00DB592D">
            <w:pPr>
              <w:rPr>
                <w:lang w:val="en-GB"/>
              </w:rPr>
            </w:pPr>
          </w:p>
        </w:tc>
        <w:tc>
          <w:tcPr>
            <w:tcW w:w="425" w:type="dxa"/>
          </w:tcPr>
          <w:p w14:paraId="409A722C" w14:textId="77777777" w:rsidR="00EF5E8E" w:rsidRPr="007A5EA7" w:rsidRDefault="00EF5E8E" w:rsidP="00DB592D">
            <w:pPr>
              <w:rPr>
                <w:lang w:val="en-GB"/>
              </w:rPr>
            </w:pPr>
          </w:p>
        </w:tc>
        <w:tc>
          <w:tcPr>
            <w:tcW w:w="5245" w:type="dxa"/>
          </w:tcPr>
          <w:p w14:paraId="001AD682" w14:textId="77777777" w:rsidR="00EF5E8E" w:rsidRPr="007A5EA7" w:rsidRDefault="00EF5E8E" w:rsidP="00DB592D">
            <w:pPr>
              <w:rPr>
                <w:lang w:val="en-GB"/>
              </w:rPr>
            </w:pPr>
          </w:p>
        </w:tc>
      </w:tr>
      <w:tr w:rsidR="00EF5E8E" w:rsidRPr="007A5EA7" w14:paraId="3027CBD1" w14:textId="77777777" w:rsidTr="00DB592D">
        <w:tc>
          <w:tcPr>
            <w:tcW w:w="3261" w:type="dxa"/>
          </w:tcPr>
          <w:p w14:paraId="4B1B8E4E" w14:textId="77777777" w:rsidR="00EF5E8E" w:rsidRPr="007A5EA7" w:rsidRDefault="00EF5E8E" w:rsidP="00DB592D">
            <w:pPr>
              <w:ind w:left="-142" w:firstLine="142"/>
              <w:rPr>
                <w:lang w:val="en-GB"/>
              </w:rPr>
            </w:pPr>
            <w:r w:rsidRPr="007A5EA7">
              <w:rPr>
                <w:lang w:val="en-GB"/>
              </w:rPr>
              <w:t>Project website</w:t>
            </w:r>
          </w:p>
        </w:tc>
        <w:tc>
          <w:tcPr>
            <w:tcW w:w="425" w:type="dxa"/>
          </w:tcPr>
          <w:p w14:paraId="7B2F2EB5" w14:textId="77777777" w:rsidR="00EF5E8E" w:rsidRPr="007A5EA7" w:rsidRDefault="00EF5E8E" w:rsidP="00DB592D">
            <w:pPr>
              <w:rPr>
                <w:lang w:val="en-GB"/>
              </w:rPr>
            </w:pPr>
          </w:p>
        </w:tc>
        <w:tc>
          <w:tcPr>
            <w:tcW w:w="5245" w:type="dxa"/>
            <w:shd w:val="clear" w:color="auto" w:fill="D9D9D9" w:themeFill="background1" w:themeFillShade="D9"/>
          </w:tcPr>
          <w:p w14:paraId="5C1FD6EE" w14:textId="77777777" w:rsidR="00EF5E8E" w:rsidRPr="007A5EA7" w:rsidRDefault="00EF5E8E" w:rsidP="00DB592D">
            <w:pPr>
              <w:rPr>
                <w:i/>
                <w:sz w:val="18"/>
                <w:szCs w:val="18"/>
                <w:lang w:val="en-GB"/>
              </w:rPr>
            </w:pPr>
          </w:p>
          <w:p w14:paraId="4C8547FE" w14:textId="77777777" w:rsidR="00EF5E8E" w:rsidRPr="007A5EA7" w:rsidRDefault="00EF5E8E" w:rsidP="00DB592D">
            <w:pPr>
              <w:rPr>
                <w:lang w:val="en-GB"/>
              </w:rPr>
            </w:pPr>
          </w:p>
        </w:tc>
      </w:tr>
      <w:tr w:rsidR="00EF5E8E" w:rsidRPr="007A5EA7" w14:paraId="2D1CD62F" w14:textId="77777777" w:rsidTr="00DB592D">
        <w:tc>
          <w:tcPr>
            <w:tcW w:w="3261" w:type="dxa"/>
          </w:tcPr>
          <w:p w14:paraId="01C2E406" w14:textId="77777777" w:rsidR="00EF5E8E" w:rsidRPr="007A5EA7" w:rsidRDefault="00EF5E8E" w:rsidP="00DB592D">
            <w:pPr>
              <w:rPr>
                <w:lang w:val="en-GB"/>
              </w:rPr>
            </w:pPr>
          </w:p>
        </w:tc>
        <w:tc>
          <w:tcPr>
            <w:tcW w:w="425" w:type="dxa"/>
          </w:tcPr>
          <w:p w14:paraId="2CB27E84" w14:textId="77777777" w:rsidR="00EF5E8E" w:rsidRPr="007A5EA7" w:rsidRDefault="00EF5E8E" w:rsidP="00DB592D">
            <w:pPr>
              <w:rPr>
                <w:lang w:val="en-GB"/>
              </w:rPr>
            </w:pPr>
          </w:p>
        </w:tc>
        <w:tc>
          <w:tcPr>
            <w:tcW w:w="5245" w:type="dxa"/>
          </w:tcPr>
          <w:p w14:paraId="56AC5A9B" w14:textId="77777777" w:rsidR="00EF5E8E" w:rsidRPr="007A5EA7" w:rsidRDefault="00EF5E8E" w:rsidP="00DB592D">
            <w:pPr>
              <w:rPr>
                <w:lang w:val="en-GB"/>
              </w:rPr>
            </w:pPr>
          </w:p>
        </w:tc>
      </w:tr>
      <w:tr w:rsidR="00EF5E8E" w:rsidRPr="007A5EA7" w14:paraId="7ABF66AF" w14:textId="77777777" w:rsidTr="00DB592D">
        <w:tc>
          <w:tcPr>
            <w:tcW w:w="3261" w:type="dxa"/>
          </w:tcPr>
          <w:p w14:paraId="465195CD" w14:textId="77777777" w:rsidR="00EF5E8E" w:rsidRPr="007A5EA7" w:rsidRDefault="00EF5E8E" w:rsidP="00DB592D">
            <w:pPr>
              <w:ind w:left="-142" w:firstLine="142"/>
              <w:rPr>
                <w:lang w:val="en-GB"/>
              </w:rPr>
            </w:pPr>
            <w:r w:rsidRPr="007A5EA7">
              <w:rPr>
                <w:lang w:val="en-GB"/>
              </w:rPr>
              <w:t>Bank details of lead partner</w:t>
            </w:r>
          </w:p>
        </w:tc>
        <w:tc>
          <w:tcPr>
            <w:tcW w:w="425" w:type="dxa"/>
          </w:tcPr>
          <w:p w14:paraId="42ECB350" w14:textId="77777777" w:rsidR="00EF5E8E" w:rsidRPr="007A5EA7" w:rsidRDefault="00EF5E8E" w:rsidP="00DB592D">
            <w:pPr>
              <w:rPr>
                <w:lang w:val="en-GB"/>
              </w:rPr>
            </w:pPr>
          </w:p>
        </w:tc>
        <w:tc>
          <w:tcPr>
            <w:tcW w:w="5245" w:type="dxa"/>
            <w:shd w:val="clear" w:color="auto" w:fill="D9D9D9" w:themeFill="background1" w:themeFillShade="D9"/>
          </w:tcPr>
          <w:p w14:paraId="0DA7D5BD" w14:textId="77777777" w:rsidR="00EF5E8E" w:rsidRPr="007A5EA7" w:rsidRDefault="00EF5E8E" w:rsidP="00DB592D">
            <w:pPr>
              <w:rPr>
                <w:lang w:val="en-GB"/>
              </w:rPr>
            </w:pPr>
            <w:r w:rsidRPr="007A5EA7">
              <w:rPr>
                <w:i/>
                <w:sz w:val="18"/>
                <w:szCs w:val="18"/>
                <w:lang w:val="en-GB"/>
              </w:rPr>
              <w:t>Bank name and address, account number, IBAN, SWIFT, account holder</w:t>
            </w:r>
          </w:p>
        </w:tc>
      </w:tr>
      <w:tr w:rsidR="0030588D" w:rsidRPr="007A5EA7" w14:paraId="2F4DD4E9" w14:textId="77777777" w:rsidTr="0030588D">
        <w:tc>
          <w:tcPr>
            <w:tcW w:w="3261" w:type="dxa"/>
            <w:shd w:val="clear" w:color="auto" w:fill="auto"/>
          </w:tcPr>
          <w:p w14:paraId="3F08C7FC" w14:textId="77777777" w:rsidR="0030588D" w:rsidRPr="0030588D" w:rsidRDefault="0030588D" w:rsidP="00DB592D">
            <w:pPr>
              <w:ind w:left="-142" w:firstLine="142"/>
              <w:rPr>
                <w:lang w:val="en-GB"/>
              </w:rPr>
            </w:pPr>
          </w:p>
        </w:tc>
        <w:tc>
          <w:tcPr>
            <w:tcW w:w="425" w:type="dxa"/>
            <w:shd w:val="clear" w:color="auto" w:fill="auto"/>
          </w:tcPr>
          <w:p w14:paraId="4EECF533" w14:textId="77777777" w:rsidR="0030588D" w:rsidRPr="0030588D" w:rsidRDefault="0030588D" w:rsidP="00DB592D">
            <w:pPr>
              <w:rPr>
                <w:lang w:val="en-GB"/>
              </w:rPr>
            </w:pPr>
          </w:p>
        </w:tc>
        <w:tc>
          <w:tcPr>
            <w:tcW w:w="5245" w:type="dxa"/>
            <w:shd w:val="clear" w:color="auto" w:fill="auto"/>
          </w:tcPr>
          <w:p w14:paraId="73877985" w14:textId="77777777" w:rsidR="0030588D" w:rsidRPr="0030588D" w:rsidRDefault="0030588D" w:rsidP="00DB592D">
            <w:pPr>
              <w:rPr>
                <w:i/>
                <w:sz w:val="18"/>
                <w:szCs w:val="18"/>
                <w:lang w:val="en-GB"/>
              </w:rPr>
            </w:pPr>
          </w:p>
        </w:tc>
      </w:tr>
      <w:tr w:rsidR="0030588D" w:rsidRPr="007A5EA7" w14:paraId="4FBA83B6" w14:textId="77777777" w:rsidTr="00DB592D">
        <w:tc>
          <w:tcPr>
            <w:tcW w:w="3261" w:type="dxa"/>
          </w:tcPr>
          <w:p w14:paraId="09318A66" w14:textId="54474EA7" w:rsidR="0030588D" w:rsidRPr="0030588D" w:rsidRDefault="0030588D" w:rsidP="00DB592D">
            <w:pPr>
              <w:ind w:left="-142" w:firstLine="142"/>
              <w:rPr>
                <w:highlight w:val="yellow"/>
                <w:lang w:val="en-GB"/>
              </w:rPr>
            </w:pPr>
            <w:r w:rsidRPr="0030588D">
              <w:rPr>
                <w:highlight w:val="yellow"/>
                <w:lang w:val="en-GB"/>
              </w:rPr>
              <w:t>Bank details of project partner (s) - OPTIONAL</w:t>
            </w:r>
          </w:p>
        </w:tc>
        <w:tc>
          <w:tcPr>
            <w:tcW w:w="425" w:type="dxa"/>
          </w:tcPr>
          <w:p w14:paraId="4C972EF0" w14:textId="77777777" w:rsidR="0030588D" w:rsidRPr="0030588D" w:rsidRDefault="0030588D" w:rsidP="00DB592D">
            <w:pPr>
              <w:rPr>
                <w:highlight w:val="yellow"/>
                <w:lang w:val="en-GB"/>
              </w:rPr>
            </w:pPr>
          </w:p>
        </w:tc>
        <w:tc>
          <w:tcPr>
            <w:tcW w:w="5245" w:type="dxa"/>
            <w:shd w:val="clear" w:color="auto" w:fill="D9D9D9" w:themeFill="background1" w:themeFillShade="D9"/>
          </w:tcPr>
          <w:p w14:paraId="5EF09CC1" w14:textId="595AEAA4" w:rsidR="0030588D" w:rsidRPr="0030588D" w:rsidRDefault="0030588D" w:rsidP="00DB592D">
            <w:pPr>
              <w:rPr>
                <w:i/>
                <w:sz w:val="18"/>
                <w:szCs w:val="18"/>
                <w:lang w:val="en-GB"/>
              </w:rPr>
            </w:pPr>
            <w:r w:rsidRPr="0030588D">
              <w:rPr>
                <w:i/>
                <w:sz w:val="18"/>
                <w:szCs w:val="18"/>
                <w:highlight w:val="yellow"/>
                <w:lang w:val="en-GB"/>
              </w:rPr>
              <w:t>Bank name and address, account number, IBAN, SWIFT, account holder</w:t>
            </w:r>
          </w:p>
        </w:tc>
      </w:tr>
      <w:tr w:rsidR="00EF5E8E" w:rsidRPr="007A5EA7" w14:paraId="6F318B0E" w14:textId="77777777" w:rsidTr="00DB592D">
        <w:tc>
          <w:tcPr>
            <w:tcW w:w="3261" w:type="dxa"/>
          </w:tcPr>
          <w:p w14:paraId="1BD33C2A" w14:textId="77777777" w:rsidR="00EF5E8E" w:rsidRPr="007A5EA7" w:rsidRDefault="00EF5E8E" w:rsidP="00DB592D">
            <w:pPr>
              <w:rPr>
                <w:lang w:val="en-GB"/>
              </w:rPr>
            </w:pPr>
          </w:p>
        </w:tc>
        <w:tc>
          <w:tcPr>
            <w:tcW w:w="425" w:type="dxa"/>
          </w:tcPr>
          <w:p w14:paraId="11B7E303" w14:textId="77777777" w:rsidR="00EF5E8E" w:rsidRPr="007A5EA7" w:rsidRDefault="00EF5E8E" w:rsidP="00DB592D">
            <w:pPr>
              <w:rPr>
                <w:lang w:val="en-GB"/>
              </w:rPr>
            </w:pPr>
          </w:p>
        </w:tc>
        <w:tc>
          <w:tcPr>
            <w:tcW w:w="5245" w:type="dxa"/>
          </w:tcPr>
          <w:p w14:paraId="568CB611" w14:textId="77777777" w:rsidR="00EF5E8E" w:rsidRPr="007A5EA7" w:rsidRDefault="00EF5E8E" w:rsidP="00DB592D">
            <w:pPr>
              <w:rPr>
                <w:lang w:val="en-GB"/>
              </w:rPr>
            </w:pPr>
          </w:p>
        </w:tc>
      </w:tr>
      <w:tr w:rsidR="00EF5E8E" w:rsidRPr="007A5EA7" w14:paraId="7F6AADE9" w14:textId="77777777" w:rsidTr="00DB592D">
        <w:tc>
          <w:tcPr>
            <w:tcW w:w="3261" w:type="dxa"/>
          </w:tcPr>
          <w:p w14:paraId="5AB092F8" w14:textId="77777777" w:rsidR="00EF5E8E" w:rsidRPr="007A5EA7" w:rsidRDefault="00EF5E8E" w:rsidP="00DB592D">
            <w:pPr>
              <w:pStyle w:val="Sidehoved"/>
              <w:tabs>
                <w:tab w:val="clear" w:pos="4513"/>
                <w:tab w:val="clear" w:pos="9026"/>
              </w:tabs>
              <w:rPr>
                <w:lang w:val="en-GB"/>
              </w:rPr>
            </w:pPr>
            <w:r w:rsidRPr="007A5EA7">
              <w:rPr>
                <w:lang w:val="en-GB"/>
              </w:rPr>
              <w:t>Project manager</w:t>
            </w:r>
          </w:p>
        </w:tc>
        <w:tc>
          <w:tcPr>
            <w:tcW w:w="425" w:type="dxa"/>
          </w:tcPr>
          <w:p w14:paraId="430309BD" w14:textId="77777777" w:rsidR="00EF5E8E" w:rsidRPr="007A5EA7" w:rsidRDefault="00EF5E8E" w:rsidP="00DB592D">
            <w:pPr>
              <w:rPr>
                <w:lang w:val="en-GB"/>
              </w:rPr>
            </w:pPr>
          </w:p>
        </w:tc>
        <w:tc>
          <w:tcPr>
            <w:tcW w:w="5245" w:type="dxa"/>
            <w:shd w:val="clear" w:color="auto" w:fill="D9D9D9" w:themeFill="background1" w:themeFillShade="D9"/>
          </w:tcPr>
          <w:p w14:paraId="669962BC" w14:textId="77777777" w:rsidR="00EF5E8E" w:rsidRPr="007A5EA7" w:rsidRDefault="00EF5E8E" w:rsidP="00DB592D">
            <w:pPr>
              <w:rPr>
                <w:i/>
                <w:sz w:val="18"/>
                <w:szCs w:val="18"/>
                <w:lang w:val="en-GB"/>
              </w:rPr>
            </w:pPr>
            <w:r w:rsidRPr="007A5EA7">
              <w:rPr>
                <w:i/>
                <w:sz w:val="18"/>
                <w:szCs w:val="18"/>
                <w:lang w:val="en-GB"/>
              </w:rPr>
              <w:t>contact details (name, e-mail address, telephone)</w:t>
            </w:r>
          </w:p>
          <w:p w14:paraId="256DC6A7" w14:textId="77777777" w:rsidR="00EF5E8E" w:rsidRPr="007A5EA7" w:rsidRDefault="00EF5E8E" w:rsidP="00DB592D">
            <w:pPr>
              <w:rPr>
                <w:sz w:val="18"/>
                <w:szCs w:val="18"/>
                <w:lang w:val="en-GB"/>
              </w:rPr>
            </w:pPr>
          </w:p>
        </w:tc>
      </w:tr>
      <w:tr w:rsidR="00EF5E8E" w:rsidRPr="007A5EA7" w14:paraId="0BD5A95D" w14:textId="77777777" w:rsidTr="00DB592D">
        <w:tc>
          <w:tcPr>
            <w:tcW w:w="3261" w:type="dxa"/>
            <w:shd w:val="clear" w:color="auto" w:fill="auto"/>
          </w:tcPr>
          <w:p w14:paraId="3A9EBB28" w14:textId="77777777" w:rsidR="00EF5E8E" w:rsidRPr="007A5EA7" w:rsidRDefault="00EF5E8E" w:rsidP="00DB592D">
            <w:pPr>
              <w:rPr>
                <w:lang w:val="en-GB"/>
              </w:rPr>
            </w:pPr>
          </w:p>
        </w:tc>
        <w:tc>
          <w:tcPr>
            <w:tcW w:w="425" w:type="dxa"/>
            <w:shd w:val="clear" w:color="auto" w:fill="auto"/>
          </w:tcPr>
          <w:p w14:paraId="767EBC94" w14:textId="77777777" w:rsidR="00EF5E8E" w:rsidRPr="007A5EA7" w:rsidRDefault="00EF5E8E" w:rsidP="00DB592D">
            <w:pPr>
              <w:rPr>
                <w:lang w:val="en-GB"/>
              </w:rPr>
            </w:pPr>
          </w:p>
        </w:tc>
        <w:tc>
          <w:tcPr>
            <w:tcW w:w="5245" w:type="dxa"/>
            <w:shd w:val="clear" w:color="auto" w:fill="auto"/>
          </w:tcPr>
          <w:p w14:paraId="77156BCE" w14:textId="77777777" w:rsidR="00EF5E8E" w:rsidRPr="007A5EA7" w:rsidRDefault="00EF5E8E" w:rsidP="00DB592D">
            <w:pPr>
              <w:rPr>
                <w:lang w:val="en-GB"/>
              </w:rPr>
            </w:pPr>
          </w:p>
        </w:tc>
      </w:tr>
      <w:tr w:rsidR="00EF5E8E" w:rsidRPr="007A5EA7" w14:paraId="76F8F173" w14:textId="77777777" w:rsidTr="00DB592D">
        <w:tc>
          <w:tcPr>
            <w:tcW w:w="3261" w:type="dxa"/>
          </w:tcPr>
          <w:p w14:paraId="1ECEFB13" w14:textId="77777777" w:rsidR="00EF5E8E" w:rsidRPr="007A5EA7" w:rsidRDefault="00EF5E8E" w:rsidP="00DB592D">
            <w:pPr>
              <w:rPr>
                <w:lang w:val="en-GB"/>
              </w:rPr>
            </w:pPr>
            <w:r w:rsidRPr="007A5EA7">
              <w:rPr>
                <w:lang w:val="en-GB"/>
              </w:rPr>
              <w:t>Project finance manager</w:t>
            </w:r>
          </w:p>
        </w:tc>
        <w:tc>
          <w:tcPr>
            <w:tcW w:w="425" w:type="dxa"/>
          </w:tcPr>
          <w:p w14:paraId="0582DAC7" w14:textId="77777777" w:rsidR="00EF5E8E" w:rsidRPr="007A5EA7" w:rsidRDefault="00EF5E8E" w:rsidP="00DB592D">
            <w:pPr>
              <w:rPr>
                <w:lang w:val="en-GB"/>
              </w:rPr>
            </w:pPr>
          </w:p>
        </w:tc>
        <w:tc>
          <w:tcPr>
            <w:tcW w:w="5245" w:type="dxa"/>
            <w:shd w:val="clear" w:color="auto" w:fill="D9D9D9" w:themeFill="background1" w:themeFillShade="D9"/>
          </w:tcPr>
          <w:p w14:paraId="080FB3BA" w14:textId="77777777" w:rsidR="00EF5E8E" w:rsidRPr="007A5EA7" w:rsidRDefault="00EF5E8E" w:rsidP="00DB592D">
            <w:pPr>
              <w:rPr>
                <w:i/>
                <w:sz w:val="18"/>
                <w:szCs w:val="18"/>
                <w:lang w:val="en-GB"/>
              </w:rPr>
            </w:pPr>
            <w:r w:rsidRPr="007A5EA7">
              <w:rPr>
                <w:i/>
                <w:sz w:val="18"/>
                <w:szCs w:val="18"/>
                <w:lang w:val="en-GB"/>
              </w:rPr>
              <w:t>contact details (name, e-mail address, telephone)</w:t>
            </w:r>
          </w:p>
          <w:p w14:paraId="5D6E9938" w14:textId="77777777" w:rsidR="00EF5E8E" w:rsidRPr="007A5EA7" w:rsidRDefault="00EF5E8E" w:rsidP="00DB592D">
            <w:pPr>
              <w:rPr>
                <w:lang w:val="en-GB"/>
              </w:rPr>
            </w:pPr>
          </w:p>
        </w:tc>
      </w:tr>
      <w:tr w:rsidR="00EF5E8E" w:rsidRPr="007A5EA7" w14:paraId="16315614" w14:textId="77777777" w:rsidTr="00DB592D">
        <w:tc>
          <w:tcPr>
            <w:tcW w:w="3261" w:type="dxa"/>
          </w:tcPr>
          <w:p w14:paraId="4753CF80" w14:textId="77777777" w:rsidR="00EF5E8E" w:rsidRPr="007A5EA7" w:rsidRDefault="00EF5E8E" w:rsidP="00DB592D">
            <w:pPr>
              <w:rPr>
                <w:lang w:val="en-GB"/>
              </w:rPr>
            </w:pPr>
          </w:p>
        </w:tc>
        <w:tc>
          <w:tcPr>
            <w:tcW w:w="425" w:type="dxa"/>
          </w:tcPr>
          <w:p w14:paraId="754C2BC0" w14:textId="77777777" w:rsidR="00EF5E8E" w:rsidRPr="007A5EA7" w:rsidRDefault="00EF5E8E" w:rsidP="00DB592D">
            <w:pPr>
              <w:rPr>
                <w:lang w:val="en-GB"/>
              </w:rPr>
            </w:pPr>
          </w:p>
        </w:tc>
        <w:tc>
          <w:tcPr>
            <w:tcW w:w="5245" w:type="dxa"/>
          </w:tcPr>
          <w:p w14:paraId="0637652E" w14:textId="77777777" w:rsidR="00EF5E8E" w:rsidRPr="007A5EA7" w:rsidRDefault="00EF5E8E" w:rsidP="00DB592D">
            <w:pPr>
              <w:rPr>
                <w:lang w:val="en-GB"/>
              </w:rPr>
            </w:pPr>
          </w:p>
        </w:tc>
      </w:tr>
      <w:tr w:rsidR="00EF5E8E" w:rsidRPr="007A5EA7" w14:paraId="1C57543E" w14:textId="77777777" w:rsidTr="00DB592D">
        <w:tc>
          <w:tcPr>
            <w:tcW w:w="3261" w:type="dxa"/>
          </w:tcPr>
          <w:p w14:paraId="7DBFF1DD" w14:textId="77777777" w:rsidR="00EF5E8E" w:rsidRPr="007A5EA7" w:rsidRDefault="00EF5E8E" w:rsidP="00DB592D">
            <w:pPr>
              <w:pStyle w:val="Sidehoved"/>
              <w:tabs>
                <w:tab w:val="clear" w:pos="4513"/>
                <w:tab w:val="clear" w:pos="9026"/>
              </w:tabs>
              <w:rPr>
                <w:lang w:val="en-GB"/>
              </w:rPr>
            </w:pPr>
            <w:r w:rsidRPr="007A5EA7">
              <w:rPr>
                <w:lang w:val="en-GB"/>
              </w:rPr>
              <w:t>Project communication manager</w:t>
            </w:r>
          </w:p>
        </w:tc>
        <w:tc>
          <w:tcPr>
            <w:tcW w:w="425" w:type="dxa"/>
          </w:tcPr>
          <w:p w14:paraId="47AE98C1" w14:textId="77777777" w:rsidR="00EF5E8E" w:rsidRPr="007A5EA7" w:rsidRDefault="00EF5E8E" w:rsidP="00DB592D">
            <w:pPr>
              <w:rPr>
                <w:lang w:val="en-GB"/>
              </w:rPr>
            </w:pPr>
          </w:p>
        </w:tc>
        <w:tc>
          <w:tcPr>
            <w:tcW w:w="5245" w:type="dxa"/>
            <w:shd w:val="clear" w:color="auto" w:fill="D9D9D9" w:themeFill="background1" w:themeFillShade="D9"/>
          </w:tcPr>
          <w:p w14:paraId="10270C7E" w14:textId="77777777" w:rsidR="00EF5E8E" w:rsidRPr="007A5EA7" w:rsidRDefault="00EF5E8E" w:rsidP="00DB592D">
            <w:pPr>
              <w:rPr>
                <w:i/>
                <w:sz w:val="18"/>
                <w:szCs w:val="18"/>
                <w:lang w:val="en-GB"/>
              </w:rPr>
            </w:pPr>
            <w:r w:rsidRPr="007A5EA7">
              <w:rPr>
                <w:i/>
                <w:sz w:val="18"/>
                <w:szCs w:val="18"/>
                <w:lang w:val="en-GB"/>
              </w:rPr>
              <w:t>contact details (name, e-mail address, telephone)</w:t>
            </w:r>
          </w:p>
          <w:p w14:paraId="4516F239" w14:textId="77777777" w:rsidR="00EF5E8E" w:rsidRPr="007A5EA7" w:rsidRDefault="00EF5E8E" w:rsidP="00DB592D">
            <w:pPr>
              <w:rPr>
                <w:sz w:val="18"/>
                <w:szCs w:val="18"/>
                <w:lang w:val="en-GB"/>
              </w:rPr>
            </w:pPr>
          </w:p>
        </w:tc>
      </w:tr>
      <w:tr w:rsidR="0030588D" w:rsidRPr="007A5EA7" w14:paraId="2363CF74" w14:textId="77777777" w:rsidTr="0030588D">
        <w:tc>
          <w:tcPr>
            <w:tcW w:w="3261" w:type="dxa"/>
            <w:shd w:val="clear" w:color="auto" w:fill="auto"/>
          </w:tcPr>
          <w:p w14:paraId="6EF67A3C" w14:textId="77777777" w:rsidR="0030588D" w:rsidRPr="00932D04" w:rsidRDefault="0030588D" w:rsidP="00DB592D">
            <w:pPr>
              <w:pStyle w:val="Sidehoved"/>
              <w:tabs>
                <w:tab w:val="clear" w:pos="4513"/>
                <w:tab w:val="clear" w:pos="9026"/>
              </w:tabs>
              <w:rPr>
                <w:lang w:val="en-GB"/>
              </w:rPr>
            </w:pPr>
          </w:p>
        </w:tc>
        <w:tc>
          <w:tcPr>
            <w:tcW w:w="425" w:type="dxa"/>
            <w:shd w:val="clear" w:color="auto" w:fill="auto"/>
          </w:tcPr>
          <w:p w14:paraId="00BC357B" w14:textId="77777777" w:rsidR="0030588D" w:rsidRPr="00932D04" w:rsidRDefault="0030588D" w:rsidP="00DB592D">
            <w:pPr>
              <w:rPr>
                <w:lang w:val="en-GB"/>
              </w:rPr>
            </w:pPr>
          </w:p>
        </w:tc>
        <w:tc>
          <w:tcPr>
            <w:tcW w:w="5245" w:type="dxa"/>
            <w:shd w:val="clear" w:color="auto" w:fill="auto"/>
          </w:tcPr>
          <w:p w14:paraId="4F5C4F87" w14:textId="77777777" w:rsidR="0030588D" w:rsidRPr="00932D04" w:rsidRDefault="0030588D" w:rsidP="00DB592D">
            <w:pPr>
              <w:rPr>
                <w:i/>
                <w:sz w:val="18"/>
                <w:szCs w:val="18"/>
                <w:lang w:val="en-GB"/>
              </w:rPr>
            </w:pPr>
          </w:p>
        </w:tc>
      </w:tr>
      <w:tr w:rsidR="0030588D" w:rsidRPr="007A5EA7" w14:paraId="74A73336" w14:textId="77777777" w:rsidTr="00DB592D">
        <w:tc>
          <w:tcPr>
            <w:tcW w:w="3261" w:type="dxa"/>
          </w:tcPr>
          <w:p w14:paraId="60B1BC00" w14:textId="62F4AAAD" w:rsidR="0030588D" w:rsidRPr="0030588D" w:rsidRDefault="0030588D" w:rsidP="00DB592D">
            <w:pPr>
              <w:pStyle w:val="Sidehoved"/>
              <w:tabs>
                <w:tab w:val="clear" w:pos="4513"/>
                <w:tab w:val="clear" w:pos="9026"/>
              </w:tabs>
              <w:rPr>
                <w:highlight w:val="yellow"/>
                <w:lang w:val="en-GB"/>
              </w:rPr>
            </w:pPr>
            <w:r w:rsidRPr="0030588D">
              <w:rPr>
                <w:highlight w:val="yellow"/>
                <w:lang w:val="en-GB"/>
              </w:rPr>
              <w:t>Location of</w:t>
            </w:r>
            <w:r w:rsidR="00932D04">
              <w:rPr>
                <w:highlight w:val="yellow"/>
                <w:lang w:val="en-GB"/>
              </w:rPr>
              <w:t xml:space="preserve"> project partner (s)</w:t>
            </w:r>
            <w:r w:rsidRPr="0030588D">
              <w:rPr>
                <w:highlight w:val="yellow"/>
                <w:lang w:val="en-GB"/>
              </w:rPr>
              <w:t xml:space="preserve"> audit documents – OPTIONAL </w:t>
            </w:r>
          </w:p>
        </w:tc>
        <w:tc>
          <w:tcPr>
            <w:tcW w:w="425" w:type="dxa"/>
          </w:tcPr>
          <w:p w14:paraId="1D8624CB" w14:textId="77777777" w:rsidR="0030588D" w:rsidRPr="0030588D" w:rsidRDefault="0030588D" w:rsidP="00DB592D">
            <w:pPr>
              <w:rPr>
                <w:highlight w:val="yellow"/>
                <w:lang w:val="en-GB"/>
              </w:rPr>
            </w:pPr>
          </w:p>
        </w:tc>
        <w:tc>
          <w:tcPr>
            <w:tcW w:w="5245" w:type="dxa"/>
            <w:shd w:val="clear" w:color="auto" w:fill="D9D9D9" w:themeFill="background1" w:themeFillShade="D9"/>
          </w:tcPr>
          <w:p w14:paraId="3E3E3C97" w14:textId="1404C146" w:rsidR="0030588D" w:rsidRPr="0030588D" w:rsidRDefault="0030588D" w:rsidP="00DB592D">
            <w:pPr>
              <w:rPr>
                <w:i/>
                <w:sz w:val="18"/>
                <w:szCs w:val="18"/>
                <w:lang w:val="en-GB"/>
              </w:rPr>
            </w:pPr>
            <w:r w:rsidRPr="0030588D">
              <w:rPr>
                <w:i/>
                <w:sz w:val="18"/>
                <w:szCs w:val="18"/>
                <w:highlight w:val="yellow"/>
                <w:lang w:val="en-GB"/>
              </w:rPr>
              <w:t>Physical (indicate address) / available online</w:t>
            </w:r>
          </w:p>
        </w:tc>
      </w:tr>
      <w:tr w:rsidR="0030588D" w:rsidRPr="007A5EA7" w14:paraId="046C65DB" w14:textId="77777777" w:rsidTr="0030588D">
        <w:tc>
          <w:tcPr>
            <w:tcW w:w="3261" w:type="dxa"/>
            <w:shd w:val="clear" w:color="auto" w:fill="auto"/>
          </w:tcPr>
          <w:p w14:paraId="17540A10" w14:textId="77777777" w:rsidR="0030588D" w:rsidRPr="0030588D" w:rsidRDefault="0030588D" w:rsidP="00DB592D">
            <w:pPr>
              <w:pStyle w:val="Sidehoved"/>
              <w:tabs>
                <w:tab w:val="clear" w:pos="4513"/>
                <w:tab w:val="clear" w:pos="9026"/>
              </w:tabs>
              <w:rPr>
                <w:lang w:val="en-GB"/>
              </w:rPr>
            </w:pPr>
          </w:p>
        </w:tc>
        <w:tc>
          <w:tcPr>
            <w:tcW w:w="425" w:type="dxa"/>
            <w:shd w:val="clear" w:color="auto" w:fill="auto"/>
          </w:tcPr>
          <w:p w14:paraId="0E12BF7D" w14:textId="77777777" w:rsidR="0030588D" w:rsidRPr="0030588D" w:rsidRDefault="0030588D" w:rsidP="00DB592D">
            <w:pPr>
              <w:rPr>
                <w:lang w:val="en-GB"/>
              </w:rPr>
            </w:pPr>
          </w:p>
        </w:tc>
        <w:tc>
          <w:tcPr>
            <w:tcW w:w="5245" w:type="dxa"/>
            <w:shd w:val="clear" w:color="auto" w:fill="auto"/>
          </w:tcPr>
          <w:p w14:paraId="0048D051" w14:textId="77777777" w:rsidR="0030588D" w:rsidRPr="0030588D" w:rsidRDefault="0030588D" w:rsidP="00DB592D">
            <w:pPr>
              <w:rPr>
                <w:i/>
                <w:sz w:val="18"/>
                <w:szCs w:val="18"/>
                <w:lang w:val="en-GB"/>
              </w:rPr>
            </w:pPr>
          </w:p>
        </w:tc>
      </w:tr>
      <w:tr w:rsidR="0030588D" w:rsidRPr="007A5EA7" w14:paraId="1AF1AA2C" w14:textId="77777777" w:rsidTr="00DB592D">
        <w:tc>
          <w:tcPr>
            <w:tcW w:w="3261" w:type="dxa"/>
          </w:tcPr>
          <w:p w14:paraId="156500E7" w14:textId="1736AED7" w:rsidR="0030588D" w:rsidRPr="0030588D" w:rsidRDefault="0030588D" w:rsidP="00DB592D">
            <w:pPr>
              <w:pStyle w:val="Sidehoved"/>
              <w:tabs>
                <w:tab w:val="clear" w:pos="4513"/>
                <w:tab w:val="clear" w:pos="9026"/>
              </w:tabs>
            </w:pPr>
            <w:r>
              <w:t>Codes of intervention</w:t>
            </w:r>
          </w:p>
        </w:tc>
        <w:tc>
          <w:tcPr>
            <w:tcW w:w="425" w:type="dxa"/>
          </w:tcPr>
          <w:p w14:paraId="5EE068B2" w14:textId="77777777" w:rsidR="0030588D" w:rsidRPr="0030588D" w:rsidRDefault="0030588D" w:rsidP="00DB592D"/>
        </w:tc>
        <w:tc>
          <w:tcPr>
            <w:tcW w:w="5245" w:type="dxa"/>
            <w:shd w:val="clear" w:color="auto" w:fill="D9D9D9" w:themeFill="background1" w:themeFillShade="D9"/>
          </w:tcPr>
          <w:p w14:paraId="621D5924" w14:textId="3C75B075" w:rsidR="0030588D" w:rsidRPr="0030588D" w:rsidRDefault="0030588D" w:rsidP="00DB592D">
            <w:pPr>
              <w:rPr>
                <w:i/>
                <w:sz w:val="18"/>
                <w:szCs w:val="18"/>
                <w:lang w:val="en-GB"/>
              </w:rPr>
            </w:pPr>
            <w:r w:rsidRPr="0030588D">
              <w:rPr>
                <w:i/>
                <w:sz w:val="18"/>
                <w:szCs w:val="18"/>
                <w:lang w:val="en-GB"/>
              </w:rPr>
              <w:t>To be filled out by project OR JS/ MA</w:t>
            </w:r>
            <w:r>
              <w:rPr>
                <w:i/>
                <w:sz w:val="18"/>
                <w:szCs w:val="18"/>
                <w:lang w:val="en-GB"/>
              </w:rPr>
              <w:t xml:space="preserve"> – programme specific decision</w:t>
            </w:r>
          </w:p>
        </w:tc>
      </w:tr>
      <w:tr w:rsidR="0030588D" w:rsidRPr="007A5EA7" w14:paraId="07D9E69C" w14:textId="77777777" w:rsidTr="0030588D">
        <w:tc>
          <w:tcPr>
            <w:tcW w:w="3261" w:type="dxa"/>
            <w:shd w:val="clear" w:color="auto" w:fill="auto"/>
          </w:tcPr>
          <w:p w14:paraId="3C52DA10" w14:textId="77777777" w:rsidR="0030588D" w:rsidRPr="0030588D" w:rsidRDefault="0030588D" w:rsidP="00DB592D">
            <w:pPr>
              <w:pStyle w:val="Sidehoved"/>
              <w:tabs>
                <w:tab w:val="clear" w:pos="4513"/>
                <w:tab w:val="clear" w:pos="9026"/>
              </w:tabs>
              <w:rPr>
                <w:lang w:val="en-GB"/>
              </w:rPr>
            </w:pPr>
          </w:p>
        </w:tc>
        <w:tc>
          <w:tcPr>
            <w:tcW w:w="425" w:type="dxa"/>
            <w:shd w:val="clear" w:color="auto" w:fill="auto"/>
          </w:tcPr>
          <w:p w14:paraId="518473F9" w14:textId="77777777" w:rsidR="0030588D" w:rsidRPr="0030588D" w:rsidRDefault="0030588D" w:rsidP="00DB592D">
            <w:pPr>
              <w:rPr>
                <w:lang w:val="en-GB"/>
              </w:rPr>
            </w:pPr>
          </w:p>
        </w:tc>
        <w:tc>
          <w:tcPr>
            <w:tcW w:w="5245" w:type="dxa"/>
            <w:shd w:val="clear" w:color="auto" w:fill="auto"/>
          </w:tcPr>
          <w:p w14:paraId="61620154" w14:textId="77777777" w:rsidR="0030588D" w:rsidRPr="0030588D" w:rsidRDefault="0030588D" w:rsidP="00DB592D">
            <w:pPr>
              <w:rPr>
                <w:i/>
                <w:sz w:val="18"/>
                <w:szCs w:val="18"/>
                <w:lang w:val="en-GB"/>
              </w:rPr>
            </w:pPr>
          </w:p>
        </w:tc>
      </w:tr>
    </w:tbl>
    <w:p w14:paraId="7C2F874C" w14:textId="0D1D0CE5" w:rsidR="00A258D4" w:rsidRPr="00CE3EA8" w:rsidRDefault="00A258D4" w:rsidP="00EF5E8E">
      <w:pPr>
        <w:rPr>
          <w:rFonts w:asciiTheme="majorHAnsi" w:hAnsiTheme="majorHAnsi"/>
          <w:sz w:val="24"/>
          <w:szCs w:val="24"/>
        </w:rPr>
      </w:pPr>
    </w:p>
    <w:sectPr w:rsidR="00A258D4" w:rsidRPr="00CE3EA8"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5B230C" w:rsidRDefault="005B230C" w:rsidP="00066A44">
      <w:r>
        <w:separator/>
      </w:r>
    </w:p>
  </w:endnote>
  <w:endnote w:type="continuationSeparator" w:id="0">
    <w:p w14:paraId="0585D42D" w14:textId="77777777" w:rsidR="005B230C" w:rsidRDefault="005B23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C02ED8" w:rsidRDefault="00C02ED8"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7D4A5699" w:rsidR="005B230C" w:rsidRPr="00C02ED8" w:rsidRDefault="005B230C"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966969">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966969">
      <w:rPr>
        <w:rFonts w:asciiTheme="majorHAnsi" w:hAnsiTheme="majorHAnsi"/>
        <w:noProof/>
        <w:color w:val="007BA1"/>
        <w:sz w:val="21"/>
        <w:szCs w:val="21"/>
      </w:rPr>
      <w:t>2</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5B230C" w:rsidRDefault="005B230C" w:rsidP="00066A44">
      <w:r>
        <w:separator/>
      </w:r>
    </w:p>
  </w:footnote>
  <w:footnote w:type="continuationSeparator" w:id="0">
    <w:p w14:paraId="051408A0" w14:textId="77777777" w:rsidR="005B230C" w:rsidRDefault="005B230C"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5B230C" w:rsidRDefault="005B230C"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5B230C" w:rsidRDefault="005B230C">
    <w:pPr>
      <w:pStyle w:val="Sidehoved"/>
    </w:pPr>
  </w:p>
  <w:p w14:paraId="0CB6BB97" w14:textId="59474D85" w:rsidR="005B230C" w:rsidRDefault="005B230C">
    <w:pPr>
      <w:pStyle w:val="Sidehoved"/>
    </w:pPr>
  </w:p>
  <w:p w14:paraId="7CC58FD5" w14:textId="77777777" w:rsidR="005B230C" w:rsidRDefault="005B230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5B230C" w:rsidRDefault="005B230C">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B8320D1"/>
    <w:multiLevelType w:val="hybridMultilevel"/>
    <w:tmpl w:val="5EDA293A"/>
    <w:lvl w:ilvl="0" w:tplc="931ADA7E">
      <w:start w:val="1"/>
      <w:numFmt w:val="bullet"/>
      <w:lvlText w:val=""/>
      <w:lvlJc w:val="left"/>
      <w:pPr>
        <w:ind w:left="360" w:hanging="360"/>
      </w:pPr>
      <w:rPr>
        <w:rFonts w:ascii="Wingdings" w:hAnsi="Wingdings" w:hint="default"/>
        <w:sz w:val="20"/>
        <w:szCs w:val="20"/>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F025523"/>
    <w:multiLevelType w:val="hybridMultilevel"/>
    <w:tmpl w:val="ECC259EC"/>
    <w:lvl w:ilvl="0" w:tplc="931ADA7E">
      <w:start w:val="1"/>
      <w:numFmt w:val="bullet"/>
      <w:lvlText w:val=""/>
      <w:lvlJc w:val="left"/>
      <w:pPr>
        <w:ind w:left="360" w:hanging="360"/>
      </w:pPr>
      <w:rPr>
        <w:rFonts w:ascii="Wingdings" w:hAnsi="Wingdings" w:hint="default"/>
        <w:sz w:val="20"/>
        <w:szCs w:val="20"/>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0"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4"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3"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6" w15:restartNumberingAfterBreak="0">
    <w:nsid w:val="655B27EE"/>
    <w:multiLevelType w:val="hybridMultilevel"/>
    <w:tmpl w:val="0F56D082"/>
    <w:lvl w:ilvl="0" w:tplc="931ADA7E">
      <w:start w:val="1"/>
      <w:numFmt w:val="bullet"/>
      <w:lvlText w:val=""/>
      <w:lvlJc w:val="left"/>
      <w:pPr>
        <w:ind w:left="360" w:hanging="360"/>
      </w:pPr>
      <w:rPr>
        <w:rFonts w:ascii="Wingdings" w:hAnsi="Wingdings" w:hint="default"/>
        <w:sz w:val="20"/>
        <w:szCs w:val="20"/>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7" w15:restartNumberingAfterBreak="0">
    <w:nsid w:val="67D657FB"/>
    <w:multiLevelType w:val="hybridMultilevel"/>
    <w:tmpl w:val="216EFEF8"/>
    <w:lvl w:ilvl="0" w:tplc="931ADA7E">
      <w:start w:val="1"/>
      <w:numFmt w:val="bullet"/>
      <w:lvlText w:val=""/>
      <w:lvlJc w:val="left"/>
      <w:pPr>
        <w:ind w:left="720" w:hanging="360"/>
      </w:pPr>
      <w:rPr>
        <w:rFonts w:ascii="Wingdings" w:hAnsi="Wingdings" w:hint="default"/>
        <w:sz w:val="20"/>
        <w:szCs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0"/>
  </w:num>
  <w:num w:numId="3">
    <w:abstractNumId w:val="31"/>
  </w:num>
  <w:num w:numId="4">
    <w:abstractNumId w:val="39"/>
  </w:num>
  <w:num w:numId="5">
    <w:abstractNumId w:val="38"/>
  </w:num>
  <w:num w:numId="6">
    <w:abstractNumId w:val="10"/>
  </w:num>
  <w:num w:numId="7">
    <w:abstractNumId w:val="33"/>
  </w:num>
  <w:num w:numId="8">
    <w:abstractNumId w:val="32"/>
  </w:num>
  <w:num w:numId="9">
    <w:abstractNumId w:val="23"/>
  </w:num>
  <w:num w:numId="10">
    <w:abstractNumId w:val="42"/>
  </w:num>
  <w:num w:numId="11">
    <w:abstractNumId w:val="27"/>
  </w:num>
  <w:num w:numId="12">
    <w:abstractNumId w:val="44"/>
  </w:num>
  <w:num w:numId="13">
    <w:abstractNumId w:val="28"/>
  </w:num>
  <w:num w:numId="14">
    <w:abstractNumId w:val="14"/>
  </w:num>
  <w:num w:numId="15">
    <w:abstractNumId w:val="26"/>
  </w:num>
  <w:num w:numId="16">
    <w:abstractNumId w:val="12"/>
  </w:num>
  <w:num w:numId="17">
    <w:abstractNumId w:val="24"/>
  </w:num>
  <w:num w:numId="18">
    <w:abstractNumId w:val="1"/>
  </w:num>
  <w:num w:numId="19">
    <w:abstractNumId w:val="22"/>
  </w:num>
  <w:num w:numId="20">
    <w:abstractNumId w:val="43"/>
  </w:num>
  <w:num w:numId="21">
    <w:abstractNumId w:val="4"/>
  </w:num>
  <w:num w:numId="22">
    <w:abstractNumId w:val="21"/>
  </w:num>
  <w:num w:numId="23">
    <w:abstractNumId w:val="16"/>
  </w:num>
  <w:num w:numId="24">
    <w:abstractNumId w:val="11"/>
  </w:num>
  <w:num w:numId="25">
    <w:abstractNumId w:val="15"/>
  </w:num>
  <w:num w:numId="26">
    <w:abstractNumId w:val="19"/>
  </w:num>
  <w:num w:numId="27">
    <w:abstractNumId w:val="29"/>
  </w:num>
  <w:num w:numId="28">
    <w:abstractNumId w:val="13"/>
  </w:num>
  <w:num w:numId="29">
    <w:abstractNumId w:val="34"/>
  </w:num>
  <w:num w:numId="30">
    <w:abstractNumId w:val="40"/>
  </w:num>
  <w:num w:numId="31">
    <w:abstractNumId w:val="2"/>
  </w:num>
  <w:num w:numId="32">
    <w:abstractNumId w:val="5"/>
  </w:num>
  <w:num w:numId="33">
    <w:abstractNumId w:val="6"/>
  </w:num>
  <w:num w:numId="34">
    <w:abstractNumId w:val="41"/>
  </w:num>
  <w:num w:numId="35">
    <w:abstractNumId w:val="18"/>
  </w:num>
  <w:num w:numId="36">
    <w:abstractNumId w:val="17"/>
  </w:num>
  <w:num w:numId="37">
    <w:abstractNumId w:val="8"/>
  </w:num>
  <w:num w:numId="38">
    <w:abstractNumId w:val="25"/>
  </w:num>
  <w:num w:numId="39">
    <w:abstractNumId w:val="45"/>
  </w:num>
  <w:num w:numId="40">
    <w:abstractNumId w:val="3"/>
  </w:num>
  <w:num w:numId="41">
    <w:abstractNumId w:val="30"/>
  </w:num>
  <w:num w:numId="42">
    <w:abstractNumId w:val="0"/>
  </w:num>
  <w:num w:numId="43">
    <w:abstractNumId w:val="36"/>
  </w:num>
  <w:num w:numId="44">
    <w:abstractNumId w:val="7"/>
  </w:num>
  <w:num w:numId="45">
    <w:abstractNumId w:val="37"/>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23E0C"/>
    <w:rsid w:val="0003115C"/>
    <w:rsid w:val="000331F7"/>
    <w:rsid w:val="00041099"/>
    <w:rsid w:val="00050D0B"/>
    <w:rsid w:val="000518AA"/>
    <w:rsid w:val="00051E76"/>
    <w:rsid w:val="000641D7"/>
    <w:rsid w:val="00065BDD"/>
    <w:rsid w:val="00066A44"/>
    <w:rsid w:val="00071C38"/>
    <w:rsid w:val="00072BDB"/>
    <w:rsid w:val="00072E39"/>
    <w:rsid w:val="00076FAD"/>
    <w:rsid w:val="00080606"/>
    <w:rsid w:val="00084611"/>
    <w:rsid w:val="00097A02"/>
    <w:rsid w:val="000A1E42"/>
    <w:rsid w:val="000A3C13"/>
    <w:rsid w:val="000B594E"/>
    <w:rsid w:val="000C21CD"/>
    <w:rsid w:val="000C27AB"/>
    <w:rsid w:val="000D132E"/>
    <w:rsid w:val="000D2400"/>
    <w:rsid w:val="000E2179"/>
    <w:rsid w:val="000E2B42"/>
    <w:rsid w:val="000F3A63"/>
    <w:rsid w:val="000F7CB7"/>
    <w:rsid w:val="00104B66"/>
    <w:rsid w:val="00107F01"/>
    <w:rsid w:val="00110944"/>
    <w:rsid w:val="001163C9"/>
    <w:rsid w:val="00117B76"/>
    <w:rsid w:val="00120484"/>
    <w:rsid w:val="001246DD"/>
    <w:rsid w:val="00124BF0"/>
    <w:rsid w:val="00126C53"/>
    <w:rsid w:val="00131662"/>
    <w:rsid w:val="00133FF9"/>
    <w:rsid w:val="0015328E"/>
    <w:rsid w:val="0015355C"/>
    <w:rsid w:val="00154F5D"/>
    <w:rsid w:val="00157460"/>
    <w:rsid w:val="00160473"/>
    <w:rsid w:val="0016095A"/>
    <w:rsid w:val="00170C37"/>
    <w:rsid w:val="001710A8"/>
    <w:rsid w:val="00171B79"/>
    <w:rsid w:val="00180EB0"/>
    <w:rsid w:val="00186D97"/>
    <w:rsid w:val="00191FB9"/>
    <w:rsid w:val="001961BD"/>
    <w:rsid w:val="00196C49"/>
    <w:rsid w:val="001A59A8"/>
    <w:rsid w:val="001B1127"/>
    <w:rsid w:val="001B1AB3"/>
    <w:rsid w:val="001B3A5A"/>
    <w:rsid w:val="001B5B14"/>
    <w:rsid w:val="001C08C4"/>
    <w:rsid w:val="001C46C8"/>
    <w:rsid w:val="001C51FF"/>
    <w:rsid w:val="001C700F"/>
    <w:rsid w:val="001D0832"/>
    <w:rsid w:val="001D222B"/>
    <w:rsid w:val="001E01BF"/>
    <w:rsid w:val="001E1B2E"/>
    <w:rsid w:val="001E3B29"/>
    <w:rsid w:val="001E6CC5"/>
    <w:rsid w:val="001E76A5"/>
    <w:rsid w:val="001E7DF8"/>
    <w:rsid w:val="001F4ED7"/>
    <w:rsid w:val="002046F0"/>
    <w:rsid w:val="00204BAA"/>
    <w:rsid w:val="00213A83"/>
    <w:rsid w:val="00216C0F"/>
    <w:rsid w:val="00220527"/>
    <w:rsid w:val="002228DA"/>
    <w:rsid w:val="00225A12"/>
    <w:rsid w:val="00225DD9"/>
    <w:rsid w:val="00226540"/>
    <w:rsid w:val="0023478C"/>
    <w:rsid w:val="002407F6"/>
    <w:rsid w:val="00250696"/>
    <w:rsid w:val="00252A4B"/>
    <w:rsid w:val="00254439"/>
    <w:rsid w:val="002565A0"/>
    <w:rsid w:val="00261F6F"/>
    <w:rsid w:val="00265BF4"/>
    <w:rsid w:val="002661A6"/>
    <w:rsid w:val="00273621"/>
    <w:rsid w:val="00274B89"/>
    <w:rsid w:val="0027665D"/>
    <w:rsid w:val="0028324D"/>
    <w:rsid w:val="00283D65"/>
    <w:rsid w:val="0029146F"/>
    <w:rsid w:val="00292E83"/>
    <w:rsid w:val="002943BC"/>
    <w:rsid w:val="002B144D"/>
    <w:rsid w:val="002B1473"/>
    <w:rsid w:val="002B1FCE"/>
    <w:rsid w:val="002B7706"/>
    <w:rsid w:val="002C244F"/>
    <w:rsid w:val="002C56B3"/>
    <w:rsid w:val="002D0BC2"/>
    <w:rsid w:val="002F04DA"/>
    <w:rsid w:val="002F1FEC"/>
    <w:rsid w:val="002F20BE"/>
    <w:rsid w:val="00301AB8"/>
    <w:rsid w:val="0030588D"/>
    <w:rsid w:val="00305DDB"/>
    <w:rsid w:val="003061C7"/>
    <w:rsid w:val="00311D03"/>
    <w:rsid w:val="003128B5"/>
    <w:rsid w:val="00312F35"/>
    <w:rsid w:val="003149E6"/>
    <w:rsid w:val="003155EC"/>
    <w:rsid w:val="003163A7"/>
    <w:rsid w:val="00316598"/>
    <w:rsid w:val="00317DB7"/>
    <w:rsid w:val="00330FD2"/>
    <w:rsid w:val="003330F7"/>
    <w:rsid w:val="0033316B"/>
    <w:rsid w:val="00333FA8"/>
    <w:rsid w:val="00342D65"/>
    <w:rsid w:val="00345CF8"/>
    <w:rsid w:val="0035096D"/>
    <w:rsid w:val="00352DD1"/>
    <w:rsid w:val="00361002"/>
    <w:rsid w:val="0037420B"/>
    <w:rsid w:val="0038783C"/>
    <w:rsid w:val="00387FF8"/>
    <w:rsid w:val="00390243"/>
    <w:rsid w:val="003A0C84"/>
    <w:rsid w:val="003A51EB"/>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7167"/>
    <w:rsid w:val="004C125D"/>
    <w:rsid w:val="004C1EEF"/>
    <w:rsid w:val="004D0E67"/>
    <w:rsid w:val="004F7E89"/>
    <w:rsid w:val="00500AA7"/>
    <w:rsid w:val="0050219E"/>
    <w:rsid w:val="00505248"/>
    <w:rsid w:val="0051207C"/>
    <w:rsid w:val="00512DC3"/>
    <w:rsid w:val="005131F9"/>
    <w:rsid w:val="00515C6A"/>
    <w:rsid w:val="00520DB7"/>
    <w:rsid w:val="00533A6C"/>
    <w:rsid w:val="00533C41"/>
    <w:rsid w:val="00534060"/>
    <w:rsid w:val="00536B48"/>
    <w:rsid w:val="00545942"/>
    <w:rsid w:val="005519AF"/>
    <w:rsid w:val="00553D08"/>
    <w:rsid w:val="005568C6"/>
    <w:rsid w:val="00564138"/>
    <w:rsid w:val="00567188"/>
    <w:rsid w:val="00577692"/>
    <w:rsid w:val="005803F2"/>
    <w:rsid w:val="00594C02"/>
    <w:rsid w:val="00594D4C"/>
    <w:rsid w:val="00595446"/>
    <w:rsid w:val="005A4F2A"/>
    <w:rsid w:val="005A55F1"/>
    <w:rsid w:val="005B0B01"/>
    <w:rsid w:val="005B230C"/>
    <w:rsid w:val="005B33C7"/>
    <w:rsid w:val="005B54EB"/>
    <w:rsid w:val="005C1C6C"/>
    <w:rsid w:val="005C5631"/>
    <w:rsid w:val="005D72DB"/>
    <w:rsid w:val="005D7A6F"/>
    <w:rsid w:val="005E0064"/>
    <w:rsid w:val="005E0586"/>
    <w:rsid w:val="005E37B8"/>
    <w:rsid w:val="005E4659"/>
    <w:rsid w:val="005E65B7"/>
    <w:rsid w:val="005F2418"/>
    <w:rsid w:val="005F36C2"/>
    <w:rsid w:val="00601E57"/>
    <w:rsid w:val="006035E8"/>
    <w:rsid w:val="0060472B"/>
    <w:rsid w:val="00607B59"/>
    <w:rsid w:val="00622CC7"/>
    <w:rsid w:val="00623E85"/>
    <w:rsid w:val="0062609C"/>
    <w:rsid w:val="00633C69"/>
    <w:rsid w:val="0064171F"/>
    <w:rsid w:val="0064558D"/>
    <w:rsid w:val="0065312C"/>
    <w:rsid w:val="006553A3"/>
    <w:rsid w:val="00664056"/>
    <w:rsid w:val="006702B1"/>
    <w:rsid w:val="006718D4"/>
    <w:rsid w:val="0067295A"/>
    <w:rsid w:val="0067450A"/>
    <w:rsid w:val="00676E92"/>
    <w:rsid w:val="0067768E"/>
    <w:rsid w:val="00681151"/>
    <w:rsid w:val="00690BA8"/>
    <w:rsid w:val="006950BB"/>
    <w:rsid w:val="0069540A"/>
    <w:rsid w:val="006A0593"/>
    <w:rsid w:val="006A2144"/>
    <w:rsid w:val="006B0915"/>
    <w:rsid w:val="006B1A23"/>
    <w:rsid w:val="006B2779"/>
    <w:rsid w:val="006B7699"/>
    <w:rsid w:val="006B773D"/>
    <w:rsid w:val="006C1831"/>
    <w:rsid w:val="006C3059"/>
    <w:rsid w:val="006C335D"/>
    <w:rsid w:val="006C7563"/>
    <w:rsid w:val="006E2CF6"/>
    <w:rsid w:val="006F3EC6"/>
    <w:rsid w:val="006F5B27"/>
    <w:rsid w:val="00703F36"/>
    <w:rsid w:val="007050DD"/>
    <w:rsid w:val="007172D8"/>
    <w:rsid w:val="00730745"/>
    <w:rsid w:val="007330F7"/>
    <w:rsid w:val="00736C50"/>
    <w:rsid w:val="007452FD"/>
    <w:rsid w:val="00746147"/>
    <w:rsid w:val="00751258"/>
    <w:rsid w:val="00755702"/>
    <w:rsid w:val="00755DBD"/>
    <w:rsid w:val="00755DD6"/>
    <w:rsid w:val="0075619D"/>
    <w:rsid w:val="00777F27"/>
    <w:rsid w:val="00781E24"/>
    <w:rsid w:val="00786A6B"/>
    <w:rsid w:val="00794EEF"/>
    <w:rsid w:val="007A7C2D"/>
    <w:rsid w:val="007B0A13"/>
    <w:rsid w:val="007B0C21"/>
    <w:rsid w:val="007B3F23"/>
    <w:rsid w:val="007B47BC"/>
    <w:rsid w:val="007B5817"/>
    <w:rsid w:val="007B6D17"/>
    <w:rsid w:val="007C2DFB"/>
    <w:rsid w:val="007D036F"/>
    <w:rsid w:val="007D77B4"/>
    <w:rsid w:val="007E1167"/>
    <w:rsid w:val="007E254E"/>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53011"/>
    <w:rsid w:val="00857F24"/>
    <w:rsid w:val="0086121D"/>
    <w:rsid w:val="008707F8"/>
    <w:rsid w:val="008734CD"/>
    <w:rsid w:val="008749AA"/>
    <w:rsid w:val="008907BC"/>
    <w:rsid w:val="00890BEA"/>
    <w:rsid w:val="00894DF2"/>
    <w:rsid w:val="008A2691"/>
    <w:rsid w:val="008A29ED"/>
    <w:rsid w:val="008A3072"/>
    <w:rsid w:val="008A6605"/>
    <w:rsid w:val="008A7C52"/>
    <w:rsid w:val="008B1B47"/>
    <w:rsid w:val="008B1D95"/>
    <w:rsid w:val="008B5966"/>
    <w:rsid w:val="008B6B0A"/>
    <w:rsid w:val="008C1F0F"/>
    <w:rsid w:val="008D4AE6"/>
    <w:rsid w:val="008D4BFB"/>
    <w:rsid w:val="008E0548"/>
    <w:rsid w:val="008E0890"/>
    <w:rsid w:val="008E367B"/>
    <w:rsid w:val="008E4D6B"/>
    <w:rsid w:val="008F015E"/>
    <w:rsid w:val="008F1667"/>
    <w:rsid w:val="008F215B"/>
    <w:rsid w:val="008F4E68"/>
    <w:rsid w:val="008F501D"/>
    <w:rsid w:val="00900EAE"/>
    <w:rsid w:val="00910169"/>
    <w:rsid w:val="009115F6"/>
    <w:rsid w:val="00914782"/>
    <w:rsid w:val="0091522A"/>
    <w:rsid w:val="00917AE1"/>
    <w:rsid w:val="0092063D"/>
    <w:rsid w:val="0092298D"/>
    <w:rsid w:val="009235DD"/>
    <w:rsid w:val="00932D04"/>
    <w:rsid w:val="00933664"/>
    <w:rsid w:val="00942DA3"/>
    <w:rsid w:val="0095216F"/>
    <w:rsid w:val="00955F93"/>
    <w:rsid w:val="00956E07"/>
    <w:rsid w:val="00960DF3"/>
    <w:rsid w:val="00961CDD"/>
    <w:rsid w:val="0096339A"/>
    <w:rsid w:val="00963634"/>
    <w:rsid w:val="00966969"/>
    <w:rsid w:val="0097442D"/>
    <w:rsid w:val="009753E3"/>
    <w:rsid w:val="00975895"/>
    <w:rsid w:val="009765B9"/>
    <w:rsid w:val="0097778D"/>
    <w:rsid w:val="0098604C"/>
    <w:rsid w:val="00987202"/>
    <w:rsid w:val="00990C78"/>
    <w:rsid w:val="009B3304"/>
    <w:rsid w:val="009B3778"/>
    <w:rsid w:val="009C1021"/>
    <w:rsid w:val="009D4015"/>
    <w:rsid w:val="009D4956"/>
    <w:rsid w:val="009F4733"/>
    <w:rsid w:val="009F5317"/>
    <w:rsid w:val="009F5C4C"/>
    <w:rsid w:val="00A000D7"/>
    <w:rsid w:val="00A12ACC"/>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91B9C"/>
    <w:rsid w:val="00A95ED2"/>
    <w:rsid w:val="00A9644D"/>
    <w:rsid w:val="00AA2BBD"/>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7916"/>
    <w:rsid w:val="00BF5B0F"/>
    <w:rsid w:val="00BF775F"/>
    <w:rsid w:val="00C02ED8"/>
    <w:rsid w:val="00C139D5"/>
    <w:rsid w:val="00C23BFD"/>
    <w:rsid w:val="00C3771D"/>
    <w:rsid w:val="00C432CC"/>
    <w:rsid w:val="00C44C31"/>
    <w:rsid w:val="00C45E67"/>
    <w:rsid w:val="00C50ACC"/>
    <w:rsid w:val="00C528A3"/>
    <w:rsid w:val="00C55691"/>
    <w:rsid w:val="00C563E8"/>
    <w:rsid w:val="00C605FB"/>
    <w:rsid w:val="00C625C1"/>
    <w:rsid w:val="00C66A70"/>
    <w:rsid w:val="00C70EBA"/>
    <w:rsid w:val="00C72504"/>
    <w:rsid w:val="00C73B3B"/>
    <w:rsid w:val="00C8358F"/>
    <w:rsid w:val="00C86D62"/>
    <w:rsid w:val="00C97E2F"/>
    <w:rsid w:val="00CA0774"/>
    <w:rsid w:val="00CB16F2"/>
    <w:rsid w:val="00CB5CBE"/>
    <w:rsid w:val="00CB7A45"/>
    <w:rsid w:val="00CC0D6D"/>
    <w:rsid w:val="00CC2521"/>
    <w:rsid w:val="00CC54CB"/>
    <w:rsid w:val="00CD14E9"/>
    <w:rsid w:val="00CD4E6F"/>
    <w:rsid w:val="00CD5003"/>
    <w:rsid w:val="00CE3EA8"/>
    <w:rsid w:val="00CE4B36"/>
    <w:rsid w:val="00CE6E0B"/>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45040"/>
    <w:rsid w:val="00D50091"/>
    <w:rsid w:val="00D52A68"/>
    <w:rsid w:val="00D53169"/>
    <w:rsid w:val="00D6697A"/>
    <w:rsid w:val="00D67F96"/>
    <w:rsid w:val="00D70018"/>
    <w:rsid w:val="00D73167"/>
    <w:rsid w:val="00D76454"/>
    <w:rsid w:val="00D83081"/>
    <w:rsid w:val="00D832A8"/>
    <w:rsid w:val="00D94363"/>
    <w:rsid w:val="00DA7E4D"/>
    <w:rsid w:val="00DB0142"/>
    <w:rsid w:val="00DB3A31"/>
    <w:rsid w:val="00DB5D33"/>
    <w:rsid w:val="00DC1473"/>
    <w:rsid w:val="00DC2109"/>
    <w:rsid w:val="00DD36B6"/>
    <w:rsid w:val="00DD4906"/>
    <w:rsid w:val="00DD5457"/>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507F"/>
    <w:rsid w:val="00E53042"/>
    <w:rsid w:val="00E55BC5"/>
    <w:rsid w:val="00E5773F"/>
    <w:rsid w:val="00E615BE"/>
    <w:rsid w:val="00E63774"/>
    <w:rsid w:val="00E7189D"/>
    <w:rsid w:val="00E71CB7"/>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7DFE"/>
    <w:rsid w:val="00EE11F8"/>
    <w:rsid w:val="00EF4A7B"/>
    <w:rsid w:val="00EF5E8E"/>
    <w:rsid w:val="00EF67BA"/>
    <w:rsid w:val="00EF705B"/>
    <w:rsid w:val="00F00E03"/>
    <w:rsid w:val="00F23600"/>
    <w:rsid w:val="00F23BDB"/>
    <w:rsid w:val="00F25328"/>
    <w:rsid w:val="00F25B52"/>
    <w:rsid w:val="00F26D89"/>
    <w:rsid w:val="00F26E82"/>
    <w:rsid w:val="00F26FD1"/>
    <w:rsid w:val="00F27A92"/>
    <w:rsid w:val="00F31E08"/>
    <w:rsid w:val="00F31E21"/>
    <w:rsid w:val="00F360A7"/>
    <w:rsid w:val="00F416AE"/>
    <w:rsid w:val="00F425ED"/>
    <w:rsid w:val="00F50D17"/>
    <w:rsid w:val="00F57FFB"/>
    <w:rsid w:val="00F74DE4"/>
    <w:rsid w:val="00F75B1C"/>
    <w:rsid w:val="00F76D19"/>
    <w:rsid w:val="00F77442"/>
    <w:rsid w:val="00F80E87"/>
    <w:rsid w:val="00F927E2"/>
    <w:rsid w:val="00F95AD1"/>
    <w:rsid w:val="00FA0C31"/>
    <w:rsid w:val="00FA3192"/>
    <w:rsid w:val="00FA3948"/>
    <w:rsid w:val="00FB3345"/>
    <w:rsid w:val="00FB378F"/>
    <w:rsid w:val="00FB5048"/>
    <w:rsid w:val="00FB5197"/>
    <w:rsid w:val="00FC7920"/>
    <w:rsid w:val="00FD38C2"/>
    <w:rsid w:val="00FD5183"/>
    <w:rsid w:val="00FD6262"/>
    <w:rsid w:val="00FE0BCA"/>
    <w:rsid w:val="00FE2BF6"/>
    <w:rsid w:val="00FE5E8C"/>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 w:type="paragraph" w:styleId="Brdtekst2">
    <w:name w:val="Body Text 2"/>
    <w:basedOn w:val="Normal"/>
    <w:link w:val="Brdtekst2Tegn"/>
    <w:uiPriority w:val="99"/>
    <w:unhideWhenUsed/>
    <w:rsid w:val="00D45040"/>
    <w:pPr>
      <w:spacing w:after="120"/>
      <w:jc w:val="both"/>
    </w:pPr>
  </w:style>
  <w:style w:type="character" w:customStyle="1" w:styleId="Brdtekst2Tegn">
    <w:name w:val="Brødtekst 2 Tegn"/>
    <w:basedOn w:val="Standardskrifttypeiafsnit"/>
    <w:link w:val="Brdtekst2"/>
    <w:uiPriority w:val="99"/>
    <w:rsid w:val="00D45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49D07-2468-495D-ADC3-1F93912B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2437</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2020-05-04T06:07:00Z</cp:lastPrinted>
  <dcterms:created xsi:type="dcterms:W3CDTF">2022-03-01T07:42:00Z</dcterms:created>
  <dcterms:modified xsi:type="dcterms:W3CDTF">2022-03-01T07:42:00Z</dcterms:modified>
</cp:coreProperties>
</file>